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0D" w:rsidRPr="002A050D" w:rsidRDefault="002A050D" w:rsidP="002A050D">
      <w:pPr>
        <w:pStyle w:val="a8"/>
        <w:ind w:right="-2"/>
        <w:rPr>
          <w:sz w:val="16"/>
          <w:szCs w:val="16"/>
        </w:rPr>
      </w:pPr>
      <w:r w:rsidRPr="002A050D">
        <w:rPr>
          <w:sz w:val="16"/>
          <w:szCs w:val="16"/>
        </w:rPr>
        <w:t xml:space="preserve">ПЕРЕЧЕНЬ ДОКУМЕНТОВ, </w:t>
      </w:r>
    </w:p>
    <w:p w:rsidR="002A050D" w:rsidRPr="002A050D" w:rsidRDefault="002A050D" w:rsidP="002A050D">
      <w:pPr>
        <w:pStyle w:val="a8"/>
        <w:ind w:right="-2"/>
        <w:rPr>
          <w:sz w:val="16"/>
          <w:szCs w:val="16"/>
        </w:rPr>
      </w:pPr>
      <w:proofErr w:type="gramStart"/>
      <w:r w:rsidRPr="002A050D">
        <w:rPr>
          <w:sz w:val="16"/>
          <w:szCs w:val="16"/>
        </w:rPr>
        <w:t>ПРЕДОСТАВЛЯЕМЫХ</w:t>
      </w:r>
      <w:proofErr w:type="gramEnd"/>
      <w:r w:rsidRPr="002A050D">
        <w:rPr>
          <w:sz w:val="16"/>
          <w:szCs w:val="16"/>
        </w:rPr>
        <w:t xml:space="preserve"> ЮРИДИЧЕСКИМ ЛИЦОМ,</w:t>
      </w:r>
    </w:p>
    <w:p w:rsidR="002A050D" w:rsidRPr="002A050D" w:rsidRDefault="002A050D" w:rsidP="002A050D">
      <w:pPr>
        <w:pStyle w:val="a8"/>
        <w:ind w:right="-2"/>
        <w:rPr>
          <w:sz w:val="16"/>
          <w:szCs w:val="16"/>
        </w:rPr>
      </w:pPr>
      <w:proofErr w:type="gramStart"/>
      <w:r w:rsidRPr="002A050D">
        <w:rPr>
          <w:sz w:val="16"/>
          <w:szCs w:val="16"/>
        </w:rPr>
        <w:t xml:space="preserve">СОЗДАННЫМ В СООТВЕТСТВИИ С ЗАКОНОДАТЕЛЬСТВОМ ИНОСТРАННОГО ГОСУДАРСТВА И ИМЕЮЩИМ МЕСТОНАХОЖДЕНИЕ ЗА ПРЕДЕЛАМИ ТЕРРИТОРИИ </w:t>
      </w:r>
      <w:proofErr w:type="gramEnd"/>
    </w:p>
    <w:p w:rsidR="002A050D" w:rsidRPr="002A050D" w:rsidRDefault="002A050D" w:rsidP="002A050D">
      <w:pPr>
        <w:pStyle w:val="a8"/>
        <w:ind w:right="-2"/>
        <w:rPr>
          <w:sz w:val="16"/>
          <w:szCs w:val="16"/>
        </w:rPr>
      </w:pPr>
      <w:r w:rsidRPr="002A050D">
        <w:rPr>
          <w:sz w:val="16"/>
          <w:szCs w:val="16"/>
        </w:rPr>
        <w:t xml:space="preserve">РОССИЙСКОЙ ФЕДЕРАЦИИ (В ТОМ ЧИСЛЕ ДЕЙСТВУЮЩИХ В ЛИЦЕ СВОИХ ПРЕДСТАВИТЕЛЬСТВ И/ИЛИ ФИЛИАЛОВ, ЗАРЕГИСТРИРОВАННЫХ НА ТЕРРИТОРИИ РОССИЙСКОЙ ФЕДЕРАЦИИ), А ТАКЖЕ ИНОСТРАННОЙ СТРУКТУРОЙ БЕЗ ОБРАЗОВАНИЯ ЮРИДИЧЕСКОГО ЛИЦА   </w:t>
      </w:r>
    </w:p>
    <w:p w:rsidR="002A050D" w:rsidRPr="002A050D" w:rsidRDefault="002A050D" w:rsidP="002A050D">
      <w:pPr>
        <w:pStyle w:val="a8"/>
        <w:ind w:right="-2"/>
        <w:rPr>
          <w:sz w:val="16"/>
          <w:szCs w:val="16"/>
        </w:rPr>
      </w:pPr>
      <w:r w:rsidRPr="002A050D">
        <w:rPr>
          <w:sz w:val="16"/>
          <w:szCs w:val="16"/>
        </w:rPr>
        <w:t xml:space="preserve"> (КРОМЕ КРЕДИТНЫХ ОРГАНИЗАЦИЙ)</w:t>
      </w:r>
    </w:p>
    <w:p w:rsidR="002A050D" w:rsidRPr="002A050D" w:rsidRDefault="002A050D" w:rsidP="002A050D">
      <w:pPr>
        <w:pStyle w:val="a8"/>
        <w:ind w:right="-2"/>
        <w:rPr>
          <w:sz w:val="16"/>
          <w:szCs w:val="16"/>
        </w:rPr>
      </w:pPr>
      <w:r w:rsidRPr="002A050D">
        <w:rPr>
          <w:sz w:val="16"/>
          <w:szCs w:val="16"/>
        </w:rPr>
        <w:t>ДЛЯ ОТКРЫТИЯ СЧЕТА</w:t>
      </w:r>
    </w:p>
    <w:p w:rsidR="002A050D" w:rsidRPr="002A050D" w:rsidRDefault="002A050D" w:rsidP="002A050D">
      <w:pPr>
        <w:pStyle w:val="a8"/>
        <w:ind w:right="-2"/>
        <w:rPr>
          <w:b w:val="0"/>
          <w:sz w:val="16"/>
          <w:szCs w:val="16"/>
        </w:rPr>
      </w:pPr>
    </w:p>
    <w:p w:rsidR="002A050D" w:rsidRPr="002A050D" w:rsidRDefault="002A050D" w:rsidP="002A050D">
      <w:pPr>
        <w:pStyle w:val="a8"/>
        <w:ind w:right="-2"/>
        <w:rPr>
          <w:i/>
          <w:sz w:val="16"/>
          <w:szCs w:val="16"/>
        </w:rPr>
      </w:pPr>
      <w:r w:rsidRPr="002A050D">
        <w:rPr>
          <w:i/>
          <w:sz w:val="16"/>
          <w:szCs w:val="16"/>
        </w:rPr>
        <w:t>Для открытия счета юридическому лицу, созданному в соответствии с законодательством иностранного государства и имеющему  местонахождение за пределами территории Российской Федерации, в Банк представляются:</w:t>
      </w:r>
    </w:p>
    <w:p w:rsidR="002A050D" w:rsidRPr="002A050D" w:rsidRDefault="002A050D" w:rsidP="002A050D">
      <w:pPr>
        <w:pStyle w:val="a8"/>
        <w:ind w:right="-2"/>
        <w:rPr>
          <w:b w:val="0"/>
          <w:sz w:val="16"/>
          <w:szCs w:val="16"/>
        </w:rPr>
      </w:pPr>
    </w:p>
    <w:p w:rsidR="002A050D" w:rsidRPr="002A050D" w:rsidRDefault="002A050D" w:rsidP="002A050D">
      <w:pPr>
        <w:numPr>
          <w:ilvl w:val="0"/>
          <w:numId w:val="1"/>
        </w:numPr>
        <w:tabs>
          <w:tab w:val="clear" w:pos="644"/>
        </w:tabs>
        <w:ind w:left="284" w:hanging="284"/>
        <w:rPr>
          <w:sz w:val="16"/>
          <w:szCs w:val="16"/>
        </w:rPr>
      </w:pPr>
      <w:r w:rsidRPr="002A050D">
        <w:rPr>
          <w:sz w:val="16"/>
          <w:szCs w:val="16"/>
        </w:rPr>
        <w:t>Нотариально заверенная копия легализованных в надлежащем порядке документов</w:t>
      </w:r>
      <w:r w:rsidRPr="002A050D">
        <w:rPr>
          <w:rStyle w:val="a7"/>
          <w:sz w:val="16"/>
          <w:szCs w:val="16"/>
        </w:rPr>
        <w:footnoteReference w:customMarkFollows="1" w:id="1"/>
        <w:t>1</w:t>
      </w:r>
      <w:r w:rsidRPr="002A050D">
        <w:rPr>
          <w:sz w:val="16"/>
          <w:szCs w:val="16"/>
        </w:rPr>
        <w:t>, подтверждающих правовой статус юридического лица, по законодательству страны, на территории которой создано это юридическое лицо, в частности учредительные документы и документы, подтверждающие государственную регистрацию юридического лица, документ, подтверждающий регистрационный номер по месту учреждения и регистрации (при наличии)</w:t>
      </w:r>
      <w:proofErr w:type="gramStart"/>
      <w:r w:rsidRPr="002A050D">
        <w:rPr>
          <w:sz w:val="16"/>
          <w:szCs w:val="16"/>
        </w:rPr>
        <w:t xml:space="preserve">  .</w:t>
      </w:r>
      <w:proofErr w:type="gramEnd"/>
      <w:r w:rsidRPr="002A050D">
        <w:rPr>
          <w:rStyle w:val="a7"/>
          <w:sz w:val="16"/>
          <w:szCs w:val="16"/>
        </w:rPr>
        <w:footnoteReference w:customMarkFollows="1" w:id="2"/>
        <w:t>2</w:t>
      </w:r>
    </w:p>
    <w:p w:rsidR="002A050D" w:rsidRPr="002A050D" w:rsidRDefault="002A050D" w:rsidP="002A050D">
      <w:pPr>
        <w:pStyle w:val="a9"/>
        <w:numPr>
          <w:ilvl w:val="0"/>
          <w:numId w:val="1"/>
        </w:numPr>
        <w:tabs>
          <w:tab w:val="clear" w:pos="644"/>
          <w:tab w:val="num" w:pos="284"/>
        </w:tabs>
        <w:ind w:left="284" w:hanging="284"/>
        <w:rPr>
          <w:sz w:val="16"/>
          <w:szCs w:val="16"/>
        </w:rPr>
      </w:pPr>
      <w:proofErr w:type="gramStart"/>
      <w:r w:rsidRPr="002A050D">
        <w:rPr>
          <w:sz w:val="16"/>
          <w:szCs w:val="16"/>
        </w:rPr>
        <w:t>Нотариально заверенная копия легализованного</w:t>
      </w:r>
      <w:r w:rsidRPr="002A050D">
        <w:rPr>
          <w:rStyle w:val="a7"/>
          <w:sz w:val="16"/>
          <w:szCs w:val="16"/>
        </w:rPr>
        <w:t>1</w:t>
      </w:r>
      <w:r w:rsidRPr="002A050D">
        <w:rPr>
          <w:sz w:val="16"/>
          <w:szCs w:val="16"/>
        </w:rPr>
        <w:t xml:space="preserve"> в надлежащем порядке разрешения национального  (центрального) банка/иного уполномоченного органа иностранного государства, если наличие такого разрешения требуется для открытия Счета юридическому лицу, созданному в соответствии с законодательством иностранного государства и имеющему местонахождение за пределами территории Российской Федерации, в соответствии с международными договорами с участием Российской Федерации или законодательством иностранного государства (в частности, по республике Абхазия - специальное</w:t>
      </w:r>
      <w:proofErr w:type="gramEnd"/>
      <w:r w:rsidRPr="002A050D">
        <w:rPr>
          <w:sz w:val="16"/>
          <w:szCs w:val="16"/>
        </w:rPr>
        <w:t xml:space="preserve"> разрешение Министерства по налогам и сборам Республики Абхазия).</w:t>
      </w:r>
    </w:p>
    <w:p w:rsidR="002A050D" w:rsidRPr="002A050D" w:rsidRDefault="002A050D" w:rsidP="002A050D">
      <w:pPr>
        <w:numPr>
          <w:ilvl w:val="0"/>
          <w:numId w:val="1"/>
        </w:numPr>
        <w:tabs>
          <w:tab w:val="clear" w:pos="644"/>
        </w:tabs>
        <w:ind w:left="284" w:hanging="284"/>
        <w:rPr>
          <w:sz w:val="16"/>
          <w:szCs w:val="16"/>
        </w:rPr>
      </w:pPr>
      <w:r w:rsidRPr="002A050D">
        <w:rPr>
          <w:sz w:val="16"/>
          <w:szCs w:val="16"/>
        </w:rPr>
        <w:t>Нотариально заверенная копия легализованного</w:t>
      </w:r>
      <w:r w:rsidRPr="002A050D">
        <w:rPr>
          <w:rStyle w:val="a7"/>
          <w:sz w:val="16"/>
          <w:szCs w:val="16"/>
        </w:rPr>
        <w:footnoteReference w:customMarkFollows="1" w:id="3"/>
        <w:t>1</w:t>
      </w:r>
      <w:r w:rsidRPr="002A050D">
        <w:rPr>
          <w:sz w:val="16"/>
          <w:szCs w:val="16"/>
        </w:rPr>
        <w:t xml:space="preserve"> в надлежащем порядке документа, подтверждающего полномочия единоличного (коллегиального)  исполнительного органа (Решение, протокол об избрании единоличного (коллегиального)  исполнительного органа).</w:t>
      </w:r>
    </w:p>
    <w:p w:rsidR="002A050D" w:rsidRPr="002A050D" w:rsidRDefault="002A050D" w:rsidP="002A050D">
      <w:pPr>
        <w:numPr>
          <w:ilvl w:val="0"/>
          <w:numId w:val="1"/>
        </w:numPr>
        <w:tabs>
          <w:tab w:val="clear" w:pos="644"/>
        </w:tabs>
        <w:ind w:left="284" w:hanging="284"/>
        <w:rPr>
          <w:sz w:val="16"/>
          <w:szCs w:val="16"/>
        </w:rPr>
      </w:pPr>
      <w:r w:rsidRPr="002A050D">
        <w:rPr>
          <w:sz w:val="16"/>
          <w:szCs w:val="16"/>
        </w:rPr>
        <w:t>Нотариально заверенные копии легализованной в надлежащем порядке доверенности/иного уполномочивающего документа</w:t>
      </w:r>
      <w:r w:rsidRPr="002A050D">
        <w:rPr>
          <w:rStyle w:val="a7"/>
          <w:sz w:val="16"/>
          <w:szCs w:val="16"/>
        </w:rPr>
        <w:footnoteReference w:customMarkFollows="1" w:id="4"/>
        <w:t>3</w:t>
      </w:r>
      <w:r w:rsidRPr="002A050D">
        <w:rPr>
          <w:sz w:val="16"/>
          <w:szCs w:val="16"/>
        </w:rPr>
        <w:t xml:space="preserve">, выданного юридическим лицом, созданным в соответствии с законодательством иностранного государства и имеющее местонахождение за пределами территории Российской Федерации, доверенному лицу, уполномоченному подписывать договора банковского счета и распоряжаться Счетом.  </w:t>
      </w:r>
    </w:p>
    <w:p w:rsidR="002A050D" w:rsidRPr="002A050D" w:rsidRDefault="002A050D" w:rsidP="002A050D">
      <w:pPr>
        <w:numPr>
          <w:ilvl w:val="0"/>
          <w:numId w:val="1"/>
        </w:numPr>
        <w:tabs>
          <w:tab w:val="clear" w:pos="644"/>
        </w:tabs>
        <w:ind w:left="284" w:hanging="284"/>
        <w:rPr>
          <w:sz w:val="16"/>
          <w:szCs w:val="16"/>
        </w:rPr>
      </w:pPr>
      <w:r w:rsidRPr="002A050D">
        <w:rPr>
          <w:sz w:val="16"/>
          <w:szCs w:val="16"/>
        </w:rPr>
        <w:t>Копии документов, заверенные нотариально, подтверждающие полномочия лиц в соответствии с Карточкой, лиц, уполномоченных на распоряжение денежными средствами на банковском Счете (Решение учредителя, протокол уполномоченного органа или выписка из него, приказы о назначении (о предоставлении права подписи), контракт с руководителем или выписка из него, и/или другие документы).</w:t>
      </w:r>
    </w:p>
    <w:p w:rsidR="002A050D" w:rsidRPr="002A050D" w:rsidRDefault="002A050D" w:rsidP="002A050D">
      <w:pPr>
        <w:numPr>
          <w:ilvl w:val="0"/>
          <w:numId w:val="1"/>
        </w:numPr>
        <w:tabs>
          <w:tab w:val="clear" w:pos="644"/>
        </w:tabs>
        <w:ind w:left="284" w:hanging="284"/>
        <w:rPr>
          <w:sz w:val="16"/>
          <w:szCs w:val="16"/>
        </w:rPr>
      </w:pPr>
      <w:r w:rsidRPr="002A050D">
        <w:rPr>
          <w:sz w:val="16"/>
          <w:szCs w:val="16"/>
        </w:rPr>
        <w:t>Документ, подтверждающий постановку на учет в налоговом органе (о присвоении ИНН) или документ об учете в налоговом органе (о присвоении КИО, код (коды) (при наличии)  в государстве (на территории) ее регистрации (инкорпорации) в качестве налогоплательщика (или его (их) аналоги), а в случаях, предусмотренных законодательством Российской Федерации, также свидетельство о постановке на учет в налоговом органе</w:t>
      </w:r>
      <w:proofErr w:type="gramStart"/>
      <w:r w:rsidRPr="002A050D">
        <w:rPr>
          <w:sz w:val="16"/>
          <w:szCs w:val="16"/>
        </w:rPr>
        <w:t>.</w:t>
      </w:r>
      <w:proofErr w:type="gramEnd"/>
      <w:r w:rsidRPr="002A050D">
        <w:rPr>
          <w:sz w:val="16"/>
          <w:szCs w:val="16"/>
        </w:rPr>
        <w:t xml:space="preserve"> (</w:t>
      </w:r>
      <w:proofErr w:type="gramStart"/>
      <w:r w:rsidRPr="002A050D">
        <w:rPr>
          <w:sz w:val="16"/>
          <w:szCs w:val="16"/>
        </w:rPr>
        <w:t>о</w:t>
      </w:r>
      <w:proofErr w:type="gramEnd"/>
      <w:r w:rsidRPr="002A050D">
        <w:rPr>
          <w:sz w:val="16"/>
          <w:szCs w:val="16"/>
        </w:rPr>
        <w:t>ригинал или копия, заверенная в установленном законодательством РФ порядке).</w:t>
      </w:r>
    </w:p>
    <w:p w:rsidR="002A050D" w:rsidRPr="002A050D" w:rsidRDefault="002A050D" w:rsidP="002A050D">
      <w:pPr>
        <w:numPr>
          <w:ilvl w:val="0"/>
          <w:numId w:val="1"/>
        </w:numPr>
        <w:tabs>
          <w:tab w:val="clear" w:pos="644"/>
        </w:tabs>
        <w:ind w:left="284" w:hanging="284"/>
        <w:rPr>
          <w:sz w:val="16"/>
          <w:szCs w:val="16"/>
        </w:rPr>
      </w:pPr>
      <w:proofErr w:type="gramStart"/>
      <w:r w:rsidRPr="002A050D">
        <w:rPr>
          <w:sz w:val="16"/>
          <w:szCs w:val="16"/>
        </w:rPr>
        <w:t>Документ о статистических данных (кодах), выданный уполномоченным органом Российской Федерации, либо уведомление территориального органа Росстата (если юридическое лицо, созданное в соответствии с законодательством иностранного государства и имеющее местонахождение за пределами территории Российской Федерации подлежит постановке на учет) (оригинал или копия, заверенная в установленном законодательством РФ порядке).</w:t>
      </w:r>
      <w:proofErr w:type="gramEnd"/>
    </w:p>
    <w:p w:rsidR="002A050D" w:rsidRPr="002A050D" w:rsidRDefault="002A050D" w:rsidP="002A050D">
      <w:pPr>
        <w:numPr>
          <w:ilvl w:val="0"/>
          <w:numId w:val="1"/>
        </w:numPr>
        <w:tabs>
          <w:tab w:val="clear" w:pos="644"/>
          <w:tab w:val="num" w:pos="142"/>
        </w:tabs>
        <w:autoSpaceDE w:val="0"/>
        <w:autoSpaceDN w:val="0"/>
        <w:adjustRightInd w:val="0"/>
        <w:ind w:left="284" w:hanging="284"/>
        <w:rPr>
          <w:sz w:val="16"/>
          <w:szCs w:val="16"/>
        </w:rPr>
      </w:pPr>
      <w:proofErr w:type="gramStart"/>
      <w:r w:rsidRPr="002A050D">
        <w:rPr>
          <w:sz w:val="16"/>
          <w:szCs w:val="16"/>
        </w:rPr>
        <w:t xml:space="preserve">Сведения об органах юридического лица (структура и персональный состав органов управления юридического лица,  (сведения о единоличном исполнительном органе (при наличии), коллегиальном исполнительном органе (при наличии), наблюдательном </w:t>
      </w:r>
      <w:r w:rsidRPr="002A050D">
        <w:rPr>
          <w:sz w:val="16"/>
          <w:szCs w:val="16"/>
        </w:rPr>
        <w:lastRenderedPageBreak/>
        <w:t>совете (совете директоров) (при наличии), собрании акционеров/участников, за исключением сведений о персональном составе акционеров (участников) юридического лица, владеющих менее чем одним процентом  акций   (долей)  юридического лица).</w:t>
      </w:r>
      <w:proofErr w:type="gramEnd"/>
    </w:p>
    <w:p w:rsidR="002A050D" w:rsidRPr="002A050D" w:rsidRDefault="002A050D" w:rsidP="002A050D">
      <w:pPr>
        <w:numPr>
          <w:ilvl w:val="0"/>
          <w:numId w:val="1"/>
        </w:numPr>
        <w:tabs>
          <w:tab w:val="clear" w:pos="644"/>
        </w:tabs>
        <w:ind w:left="284" w:hanging="284"/>
        <w:rPr>
          <w:sz w:val="16"/>
          <w:szCs w:val="16"/>
        </w:rPr>
      </w:pPr>
      <w:r w:rsidRPr="002A050D">
        <w:rPr>
          <w:sz w:val="16"/>
          <w:szCs w:val="16"/>
        </w:rPr>
        <w:t>Заявление на открытие счета.</w:t>
      </w:r>
    </w:p>
    <w:p w:rsidR="002A050D" w:rsidRPr="002A050D" w:rsidRDefault="002A050D" w:rsidP="002A050D">
      <w:pPr>
        <w:numPr>
          <w:ilvl w:val="0"/>
          <w:numId w:val="1"/>
        </w:numPr>
        <w:tabs>
          <w:tab w:val="clear" w:pos="644"/>
        </w:tabs>
        <w:ind w:left="360"/>
        <w:rPr>
          <w:sz w:val="16"/>
          <w:szCs w:val="16"/>
        </w:rPr>
      </w:pPr>
      <w:r w:rsidRPr="002A050D">
        <w:rPr>
          <w:sz w:val="16"/>
          <w:szCs w:val="16"/>
        </w:rPr>
        <w:t>Договор банковского счета – 2 экз.</w:t>
      </w:r>
      <w:r w:rsidRPr="002A050D">
        <w:rPr>
          <w:rStyle w:val="a7"/>
          <w:sz w:val="16"/>
          <w:szCs w:val="16"/>
        </w:rPr>
        <w:footnoteReference w:customMarkFollows="1" w:id="5"/>
        <w:t>4</w:t>
      </w:r>
    </w:p>
    <w:p w:rsidR="002A050D" w:rsidRPr="002A050D" w:rsidRDefault="002A050D" w:rsidP="002A050D">
      <w:pPr>
        <w:numPr>
          <w:ilvl w:val="0"/>
          <w:numId w:val="1"/>
        </w:numPr>
        <w:tabs>
          <w:tab w:val="clear" w:pos="644"/>
        </w:tabs>
        <w:ind w:left="360"/>
        <w:rPr>
          <w:sz w:val="16"/>
          <w:szCs w:val="16"/>
        </w:rPr>
      </w:pPr>
      <w:r w:rsidRPr="002A050D">
        <w:rPr>
          <w:sz w:val="16"/>
          <w:szCs w:val="16"/>
        </w:rPr>
        <w:t>Карточка с образцами подписей и оттиска печати (нотариально заверенная или заверенная Банком).</w:t>
      </w:r>
      <w:r w:rsidRPr="002A050D">
        <w:rPr>
          <w:rStyle w:val="a7"/>
          <w:sz w:val="16"/>
          <w:szCs w:val="16"/>
        </w:rPr>
        <w:footnoteReference w:customMarkFollows="1" w:id="6"/>
        <w:t>5</w:t>
      </w:r>
    </w:p>
    <w:p w:rsidR="002A050D" w:rsidRPr="002A050D" w:rsidRDefault="002A050D" w:rsidP="002A050D">
      <w:pPr>
        <w:numPr>
          <w:ilvl w:val="0"/>
          <w:numId w:val="1"/>
        </w:numPr>
        <w:tabs>
          <w:tab w:val="clear" w:pos="644"/>
          <w:tab w:val="num" w:pos="426"/>
        </w:tabs>
        <w:ind w:left="426" w:hanging="426"/>
        <w:rPr>
          <w:b/>
          <w:sz w:val="16"/>
          <w:szCs w:val="16"/>
          <w:u w:val="single"/>
        </w:rPr>
      </w:pPr>
      <w:r w:rsidRPr="002A050D">
        <w:rPr>
          <w:sz w:val="16"/>
          <w:szCs w:val="16"/>
        </w:rPr>
        <w:t>Решение (решения) органов управления юридического лица об открытии и/или  распоряжении Счетом (если это необходимо в соответствии с уставом либо законодательством страны регистрации (инкорпорации) юридического лица; в таком Решении должны быть указаны лица, уполномоченные подписывать любые документы, требуемые для открытия Счета  и распоряжении им, включая, помимо прочего, Договор для открытия Счета и, при необходимости, любые документы, требуемые для управления Счетом).</w:t>
      </w:r>
    </w:p>
    <w:p w:rsidR="002A050D" w:rsidRPr="002A050D" w:rsidRDefault="002A050D" w:rsidP="002A050D">
      <w:pPr>
        <w:numPr>
          <w:ilvl w:val="0"/>
          <w:numId w:val="1"/>
        </w:numPr>
        <w:tabs>
          <w:tab w:val="clear" w:pos="644"/>
          <w:tab w:val="num" w:pos="426"/>
        </w:tabs>
        <w:ind w:left="426" w:hanging="426"/>
        <w:rPr>
          <w:b/>
          <w:sz w:val="16"/>
          <w:szCs w:val="16"/>
          <w:u w:val="single"/>
        </w:rPr>
      </w:pPr>
      <w:proofErr w:type="gramStart"/>
      <w:r w:rsidRPr="002A050D">
        <w:rPr>
          <w:sz w:val="16"/>
          <w:szCs w:val="16"/>
        </w:rPr>
        <w:t>документы,  удостоверяющие личность единоличного исполнительного органа организации, лиц, являющихся распорядителями счета в соответствии с Карточкой лиц, уполномоченных на распоряжение денежными средствами на банковском счете, и иных представителей организации (оригиналы документов или их копии, заверенные в установленном законодательством РФ порядке).</w:t>
      </w:r>
      <w:proofErr w:type="gramEnd"/>
    </w:p>
    <w:p w:rsidR="002A050D" w:rsidRPr="002A050D" w:rsidRDefault="002A050D" w:rsidP="002A050D">
      <w:pPr>
        <w:numPr>
          <w:ilvl w:val="0"/>
          <w:numId w:val="1"/>
        </w:numPr>
        <w:tabs>
          <w:tab w:val="clear" w:pos="644"/>
          <w:tab w:val="num" w:pos="426"/>
        </w:tabs>
        <w:ind w:hanging="644"/>
        <w:rPr>
          <w:sz w:val="16"/>
          <w:szCs w:val="16"/>
        </w:rPr>
      </w:pPr>
      <w:r w:rsidRPr="002A050D">
        <w:rPr>
          <w:sz w:val="16"/>
          <w:szCs w:val="16"/>
        </w:rPr>
        <w:t>Информация о страховом номере индивидуального лицевого счета застрахованного лица в системе обязательного пенсионного страхования (при наличии) для единоличного исполнительного органа.</w:t>
      </w:r>
    </w:p>
    <w:p w:rsidR="002A050D" w:rsidRPr="002A050D" w:rsidRDefault="002A050D" w:rsidP="002A050D">
      <w:pPr>
        <w:numPr>
          <w:ilvl w:val="0"/>
          <w:numId w:val="1"/>
        </w:numPr>
        <w:tabs>
          <w:tab w:val="clear" w:pos="644"/>
          <w:tab w:val="num" w:pos="426"/>
        </w:tabs>
        <w:ind w:left="426" w:hanging="426"/>
        <w:rPr>
          <w:sz w:val="16"/>
          <w:szCs w:val="16"/>
        </w:rPr>
      </w:pPr>
      <w:r w:rsidRPr="002A050D">
        <w:rPr>
          <w:sz w:val="16"/>
          <w:szCs w:val="16"/>
        </w:rPr>
        <w:t>Если открытие счета и (или) заключение договоров будет осуществлять представитель организации, не являющийся  единоличным исполнительным органом организации:</w:t>
      </w:r>
    </w:p>
    <w:p w:rsidR="002A050D" w:rsidRPr="002A050D" w:rsidRDefault="002A050D" w:rsidP="002A050D">
      <w:pPr>
        <w:ind w:left="644"/>
        <w:rPr>
          <w:sz w:val="16"/>
          <w:szCs w:val="16"/>
        </w:rPr>
      </w:pPr>
      <w:r w:rsidRPr="002A050D">
        <w:rPr>
          <w:sz w:val="16"/>
          <w:szCs w:val="16"/>
        </w:rPr>
        <w:t xml:space="preserve">15.1. доверенность на открытие банковского счета </w:t>
      </w:r>
      <w:proofErr w:type="gramStart"/>
      <w:r w:rsidRPr="002A050D">
        <w:rPr>
          <w:sz w:val="16"/>
          <w:szCs w:val="16"/>
        </w:rPr>
        <w:t>и(</w:t>
      </w:r>
      <w:proofErr w:type="gramEnd"/>
      <w:r w:rsidRPr="002A050D">
        <w:rPr>
          <w:sz w:val="16"/>
          <w:szCs w:val="16"/>
        </w:rPr>
        <w:t>или) заключение договоров от имени   организации (оригинал либо нотариально заверенная копия)</w:t>
      </w:r>
      <w:r w:rsidRPr="002A050D">
        <w:rPr>
          <w:rStyle w:val="1"/>
          <w:sz w:val="16"/>
          <w:szCs w:val="16"/>
        </w:rPr>
        <w:t xml:space="preserve"> </w:t>
      </w:r>
      <w:r w:rsidRPr="002A050D">
        <w:rPr>
          <w:rStyle w:val="a7"/>
          <w:sz w:val="16"/>
          <w:szCs w:val="16"/>
        </w:rPr>
        <w:footnoteReference w:customMarkFollows="1" w:id="7"/>
        <w:t>3</w:t>
      </w:r>
      <w:r w:rsidRPr="002A050D">
        <w:rPr>
          <w:sz w:val="16"/>
          <w:szCs w:val="16"/>
        </w:rPr>
        <w:t>;</w:t>
      </w:r>
    </w:p>
    <w:p w:rsidR="002A050D" w:rsidRPr="002A050D" w:rsidRDefault="002A050D" w:rsidP="002A050D">
      <w:pPr>
        <w:ind w:left="644"/>
        <w:rPr>
          <w:sz w:val="16"/>
          <w:szCs w:val="16"/>
        </w:rPr>
      </w:pPr>
      <w:r w:rsidRPr="002A050D">
        <w:rPr>
          <w:sz w:val="16"/>
          <w:szCs w:val="16"/>
        </w:rPr>
        <w:t>15.2.  документы,  удостоверяющие личность представителя организации</w:t>
      </w:r>
    </w:p>
    <w:p w:rsidR="002A050D" w:rsidRPr="002A050D" w:rsidRDefault="002A050D" w:rsidP="002A050D">
      <w:pPr>
        <w:ind w:left="644"/>
        <w:rPr>
          <w:sz w:val="16"/>
          <w:szCs w:val="16"/>
        </w:rPr>
      </w:pPr>
      <w:r w:rsidRPr="002A050D">
        <w:rPr>
          <w:sz w:val="16"/>
          <w:szCs w:val="16"/>
        </w:rPr>
        <w:t xml:space="preserve"> </w:t>
      </w:r>
    </w:p>
    <w:p w:rsidR="002A050D" w:rsidRPr="002A050D" w:rsidRDefault="002A050D" w:rsidP="002A050D">
      <w:pPr>
        <w:numPr>
          <w:ilvl w:val="0"/>
          <w:numId w:val="1"/>
        </w:numPr>
        <w:tabs>
          <w:tab w:val="clear" w:pos="644"/>
          <w:tab w:val="num" w:pos="426"/>
        </w:tabs>
        <w:ind w:hanging="644"/>
        <w:rPr>
          <w:sz w:val="16"/>
          <w:szCs w:val="16"/>
        </w:rPr>
      </w:pPr>
      <w:r w:rsidRPr="002A050D">
        <w:rPr>
          <w:sz w:val="16"/>
          <w:szCs w:val="16"/>
        </w:rPr>
        <w:t>Анкета (опросный лист)  по форме, установленной Приложением  к ПВК по ПОД/ФТ</w:t>
      </w:r>
      <w:proofErr w:type="gramStart"/>
      <w:r w:rsidRPr="002A050D">
        <w:rPr>
          <w:sz w:val="16"/>
          <w:szCs w:val="16"/>
        </w:rPr>
        <w:t xml:space="preserve"> .</w:t>
      </w:r>
      <w:proofErr w:type="gramEnd"/>
    </w:p>
    <w:p w:rsidR="002A050D" w:rsidRPr="002A050D" w:rsidRDefault="002A050D" w:rsidP="002A050D">
      <w:pPr>
        <w:rPr>
          <w:sz w:val="16"/>
          <w:szCs w:val="16"/>
        </w:rPr>
      </w:pPr>
      <w:r w:rsidRPr="002A050D">
        <w:rPr>
          <w:sz w:val="16"/>
          <w:szCs w:val="16"/>
        </w:rPr>
        <w:t>17.   Иные документы по требованию Банка, запрашиваемые в соответствии с требованиями федерального  законодательства и внутренних документов Банка</w:t>
      </w:r>
      <w:proofErr w:type="gramStart"/>
      <w:r w:rsidRPr="002A050D">
        <w:rPr>
          <w:sz w:val="16"/>
          <w:szCs w:val="16"/>
        </w:rPr>
        <w:t xml:space="preserve"> ,</w:t>
      </w:r>
      <w:proofErr w:type="gramEnd"/>
      <w:r w:rsidRPr="002A050D">
        <w:rPr>
          <w:sz w:val="16"/>
          <w:szCs w:val="16"/>
        </w:rPr>
        <w:t xml:space="preserve"> в том числе:</w:t>
      </w:r>
    </w:p>
    <w:p w:rsidR="002A050D" w:rsidRPr="002A050D" w:rsidRDefault="002A050D" w:rsidP="002A050D">
      <w:pPr>
        <w:tabs>
          <w:tab w:val="num" w:pos="709"/>
        </w:tabs>
        <w:ind w:left="720" w:hanging="720"/>
        <w:rPr>
          <w:sz w:val="16"/>
          <w:szCs w:val="16"/>
        </w:rPr>
      </w:pPr>
      <w:r w:rsidRPr="002A050D">
        <w:rPr>
          <w:sz w:val="16"/>
          <w:szCs w:val="16"/>
        </w:rPr>
        <w:t xml:space="preserve">               17.1. Лицензии на право осуществления деятельности, подлежащей лицензированию;</w:t>
      </w:r>
    </w:p>
    <w:p w:rsidR="002A050D" w:rsidRPr="002A050D" w:rsidRDefault="002A050D" w:rsidP="002A050D">
      <w:pPr>
        <w:tabs>
          <w:tab w:val="num" w:pos="709"/>
        </w:tabs>
        <w:ind w:left="720"/>
        <w:rPr>
          <w:sz w:val="16"/>
          <w:szCs w:val="16"/>
        </w:rPr>
      </w:pPr>
      <w:r w:rsidRPr="002A050D">
        <w:rPr>
          <w:sz w:val="16"/>
          <w:szCs w:val="16"/>
        </w:rPr>
        <w:t xml:space="preserve"> 17.2. Сведения о деловой репутации организации (отзывы в произвольной форме), сведения (документы) о финансовом положении организации;</w:t>
      </w:r>
    </w:p>
    <w:p w:rsidR="002A050D" w:rsidRPr="002A050D" w:rsidRDefault="002A050D" w:rsidP="002A050D">
      <w:pPr>
        <w:tabs>
          <w:tab w:val="num" w:pos="709"/>
        </w:tabs>
        <w:ind w:left="720"/>
        <w:rPr>
          <w:ins w:id="0" w:author="Корчмина Ирина Николаевна" w:date="2017-07-25T11:07:00Z"/>
          <w:sz w:val="16"/>
          <w:szCs w:val="16"/>
        </w:rPr>
      </w:pPr>
      <w:r w:rsidRPr="002A050D">
        <w:rPr>
          <w:sz w:val="16"/>
          <w:szCs w:val="16"/>
        </w:rPr>
        <w:t xml:space="preserve">17.3. Иные документы </w:t>
      </w:r>
      <w:ins w:id="1" w:author="Корчмина Ирина Николаевна" w:date="2017-07-25T11:05:00Z">
        <w:r w:rsidRPr="002A050D">
          <w:rPr>
            <w:sz w:val="16"/>
            <w:szCs w:val="16"/>
          </w:rPr>
          <w:t>(информацию</w:t>
        </w:r>
        <w:proofErr w:type="gramStart"/>
        <w:r w:rsidRPr="002A050D">
          <w:rPr>
            <w:sz w:val="16"/>
            <w:szCs w:val="16"/>
          </w:rPr>
          <w:t>)</w:t>
        </w:r>
      </w:ins>
      <w:r w:rsidRPr="002A050D">
        <w:rPr>
          <w:sz w:val="16"/>
          <w:szCs w:val="16"/>
        </w:rPr>
        <w:t>п</w:t>
      </w:r>
      <w:proofErr w:type="gramEnd"/>
      <w:r w:rsidRPr="002A050D">
        <w:rPr>
          <w:sz w:val="16"/>
          <w:szCs w:val="16"/>
        </w:rPr>
        <w:t>о требованию Банка, получаемые в целях идентификации юридических лиц (в т.ч. Документ, подтверждающий фактическое нахождение клиента (свидетельство о праве собственности/договор аренды/договор субаренды и т.д.)).</w:t>
      </w:r>
      <w:ins w:id="2" w:author="Корчмина Ирина Николаевна" w:date="2017-07-25T11:03:00Z">
        <w:r w:rsidRPr="002A050D">
          <w:rPr>
            <w:sz w:val="16"/>
            <w:szCs w:val="16"/>
          </w:rPr>
          <w:t xml:space="preserve"> </w:t>
        </w:r>
      </w:ins>
    </w:p>
    <w:p w:rsidR="002A050D" w:rsidRPr="002A050D" w:rsidDel="00D517C3" w:rsidRDefault="002A050D" w:rsidP="002A050D">
      <w:pPr>
        <w:tabs>
          <w:tab w:val="num" w:pos="709"/>
        </w:tabs>
        <w:ind w:left="720"/>
        <w:rPr>
          <w:del w:id="3" w:author="Корчмина Ирина Николаевна" w:date="2017-07-25T11:03:00Z"/>
          <w:sz w:val="16"/>
          <w:szCs w:val="16"/>
        </w:rPr>
      </w:pPr>
      <w:ins w:id="4" w:author="Корчмина Ирина Николаевна" w:date="2017-07-25T11:04:00Z">
        <w:r w:rsidRPr="002A050D">
          <w:rPr>
            <w:sz w:val="16"/>
            <w:szCs w:val="16"/>
          </w:rPr>
          <w:t xml:space="preserve">С </w:t>
        </w:r>
        <w:r w:rsidRPr="002A050D">
          <w:rPr>
            <w:b/>
            <w:sz w:val="16"/>
            <w:szCs w:val="16"/>
          </w:rPr>
          <w:t>юридических лиц-нерезидентов, не являющихся российскими налогоплательщиками</w:t>
        </w:r>
        <w:r w:rsidRPr="002A050D">
          <w:rPr>
            <w:sz w:val="16"/>
            <w:szCs w:val="16"/>
          </w:rPr>
          <w:t xml:space="preserve"> Банк вправе запросить следующую информацию:</w:t>
        </w:r>
      </w:ins>
    </w:p>
    <w:p w:rsidR="002A050D" w:rsidRPr="002A050D" w:rsidRDefault="002A050D" w:rsidP="002A050D">
      <w:pPr>
        <w:autoSpaceDE w:val="0"/>
        <w:autoSpaceDN w:val="0"/>
        <w:adjustRightInd w:val="0"/>
        <w:ind w:firstLine="540"/>
        <w:rPr>
          <w:ins w:id="5" w:author="Корчмина Ирина Николаевна" w:date="2017-07-25T11:01:00Z"/>
          <w:sz w:val="16"/>
          <w:szCs w:val="16"/>
        </w:rPr>
      </w:pPr>
      <w:ins w:id="6" w:author="Корчмина Ирина Николаевна" w:date="2017-07-25T11:01:00Z">
        <w:r w:rsidRPr="002A050D">
          <w:rPr>
            <w:sz w:val="16"/>
            <w:szCs w:val="16"/>
          </w:rPr>
          <w:t>1) о наименовании и местонахождении иностранных кредитных организаций, с которыми у юридического лица - нерезидента, не являющегося российским налогоплательщиком, имелись или имеются гражданско-правовые отношения, вытекающие из договора банковского счета, о характере и продолжительности этих отношений;</w:t>
        </w:r>
      </w:ins>
    </w:p>
    <w:p w:rsidR="002A050D" w:rsidRPr="002A050D" w:rsidRDefault="002A050D" w:rsidP="002A050D">
      <w:pPr>
        <w:autoSpaceDE w:val="0"/>
        <w:autoSpaceDN w:val="0"/>
        <w:adjustRightInd w:val="0"/>
        <w:ind w:firstLine="540"/>
        <w:rPr>
          <w:ins w:id="7" w:author="Корчмина Ирина Николаевна" w:date="2017-07-25T11:01:00Z"/>
          <w:sz w:val="16"/>
          <w:szCs w:val="16"/>
        </w:rPr>
      </w:pPr>
      <w:ins w:id="8" w:author="Корчмина Ирина Николаевна" w:date="2017-07-25T11:01:00Z">
        <w:r w:rsidRPr="002A050D">
          <w:rPr>
            <w:sz w:val="16"/>
            <w:szCs w:val="16"/>
          </w:rPr>
          <w:t>2) об основных контрагентах, объемах и характере операций, которые предполагается проводить с использованием банковского счета, открываемого в Банке;</w:t>
        </w:r>
      </w:ins>
    </w:p>
    <w:p w:rsidR="002A050D" w:rsidRPr="002A050D" w:rsidRDefault="002A050D" w:rsidP="002A050D">
      <w:pPr>
        <w:autoSpaceDE w:val="0"/>
        <w:autoSpaceDN w:val="0"/>
        <w:adjustRightInd w:val="0"/>
        <w:ind w:firstLine="540"/>
        <w:rPr>
          <w:ins w:id="9" w:author="Корчмина Ирина Николаевна" w:date="2017-07-25T11:01:00Z"/>
          <w:sz w:val="16"/>
          <w:szCs w:val="16"/>
        </w:rPr>
      </w:pPr>
      <w:ins w:id="10" w:author="Корчмина Ирина Николаевна" w:date="2017-07-25T11:01:00Z">
        <w:r w:rsidRPr="002A050D">
          <w:rPr>
            <w:sz w:val="16"/>
            <w:szCs w:val="16"/>
          </w:rPr>
          <w:t>3) об обязанности (или отсутствии таковой) юридического лица - нерезидента, не являющегося российским налогоплательщиком, предоставлять по месту его регистрации или деятельности финансовые отчеты компетентным (уполномоченным) государственным учреждениям с указанием наименований таких государственных учреждений;</w:t>
        </w:r>
      </w:ins>
    </w:p>
    <w:p w:rsidR="002A050D" w:rsidRPr="002A050D" w:rsidRDefault="002A050D" w:rsidP="002A050D">
      <w:pPr>
        <w:autoSpaceDE w:val="0"/>
        <w:autoSpaceDN w:val="0"/>
        <w:adjustRightInd w:val="0"/>
        <w:ind w:firstLine="540"/>
        <w:rPr>
          <w:ins w:id="11" w:author="Корчмина Ирина Николаевна" w:date="2017-07-25T11:01:00Z"/>
          <w:sz w:val="16"/>
          <w:szCs w:val="16"/>
        </w:rPr>
      </w:pPr>
      <w:ins w:id="12" w:author="Корчмина Ирина Николаевна" w:date="2017-07-25T11:01:00Z">
        <w:r w:rsidRPr="002A050D">
          <w:rPr>
            <w:sz w:val="16"/>
            <w:szCs w:val="16"/>
          </w:rPr>
          <w:t>4) о предоставлении (при наличии соответствующей обязанности) финансового отчета за последний отчетный период (указать государственное учреждение, в которое предоставлен финансовый отчет, а также сведения об общедоступном источнике информации (если имеется), содержащем финансовый отчет);</w:t>
        </w:r>
      </w:ins>
    </w:p>
    <w:p w:rsidR="002A050D" w:rsidRPr="002A050D" w:rsidRDefault="002A050D" w:rsidP="002A050D">
      <w:pPr>
        <w:autoSpaceDE w:val="0"/>
        <w:autoSpaceDN w:val="0"/>
        <w:adjustRightInd w:val="0"/>
        <w:ind w:firstLine="540"/>
        <w:rPr>
          <w:ins w:id="13" w:author="Корчмина Ирина Николаевна" w:date="2017-07-25T11:01:00Z"/>
          <w:sz w:val="16"/>
          <w:szCs w:val="16"/>
        </w:rPr>
      </w:pPr>
      <w:ins w:id="14" w:author="Корчмина Ирина Николаевна" w:date="2017-07-25T11:06:00Z">
        <w:r w:rsidRPr="002A050D">
          <w:rPr>
            <w:sz w:val="16"/>
            <w:szCs w:val="16"/>
          </w:rPr>
          <w:t xml:space="preserve">5) </w:t>
        </w:r>
      </w:ins>
      <w:ins w:id="15" w:author="Корчмина Ирина Николаевна" w:date="2017-07-25T11:01:00Z">
        <w:r w:rsidRPr="002A050D">
          <w:rPr>
            <w:sz w:val="16"/>
            <w:szCs w:val="16"/>
          </w:rPr>
          <w:t>рекомендательные письма, составленные в произвольной форме, российских или иностранных кредитных организаций, с которыми у данных юридических лиц - нерезидентов имеются гражданско-правовые отношения, вытекающие из договора банковского счета. Рекомендательные письма могут запрашиваться также в отношении учредителей юридического лица - нерезидента, не являющегося российским налогоплательщиком</w:t>
        </w:r>
      </w:ins>
    </w:p>
    <w:p w:rsidR="002A050D" w:rsidRPr="002A050D" w:rsidRDefault="002A050D" w:rsidP="002A050D">
      <w:pPr>
        <w:widowControl w:val="0"/>
        <w:autoSpaceDE w:val="0"/>
        <w:autoSpaceDN w:val="0"/>
        <w:adjustRightInd w:val="0"/>
        <w:rPr>
          <w:ins w:id="16" w:author="Корчмина Ирина Николаевна" w:date="2017-07-25T11:01:00Z"/>
          <w:sz w:val="16"/>
          <w:szCs w:val="16"/>
        </w:rPr>
      </w:pPr>
      <w:ins w:id="17" w:author="Корчмина Ирина Николаевна" w:date="2017-07-25T11:06:00Z">
        <w:r w:rsidRPr="002A050D">
          <w:rPr>
            <w:sz w:val="16"/>
            <w:szCs w:val="16"/>
          </w:rPr>
          <w:t xml:space="preserve">        </w:t>
        </w:r>
        <w:proofErr w:type="gramStart"/>
        <w:r w:rsidRPr="002A050D">
          <w:rPr>
            <w:sz w:val="16"/>
            <w:szCs w:val="16"/>
          </w:rPr>
          <w:t>6)</w:t>
        </w:r>
      </w:ins>
      <w:ins w:id="18" w:author="Корчмина Ирина Николаевна" w:date="2017-07-25T11:01:00Z">
        <w:r w:rsidRPr="002A050D">
          <w:rPr>
            <w:sz w:val="16"/>
            <w:szCs w:val="16"/>
          </w:rPr>
          <w:t xml:space="preserve"> При отсутствии у Клиента юридического лица  – нерезидента, не являющегося российским налогоплательщиком, обязанности   предоставлять по месту его регистрации или деятельности финансовые (бухгалтерские) отчеты компетентным (уполномоченным) государственным учреждениям и (или) аудиторское заключение на годовой отчет за прошедший год,  Банк вправе запросить у такого юридического лица – нерезидента   письменные пояснения с указанием причин отсутствия такой обязанности. </w:t>
        </w:r>
        <w:proofErr w:type="gramEnd"/>
      </w:ins>
    </w:p>
    <w:p w:rsidR="002A050D" w:rsidRPr="002A050D" w:rsidRDefault="002A050D" w:rsidP="002A050D">
      <w:pPr>
        <w:widowControl w:val="0"/>
        <w:autoSpaceDE w:val="0"/>
        <w:autoSpaceDN w:val="0"/>
        <w:adjustRightInd w:val="0"/>
        <w:rPr>
          <w:ins w:id="19" w:author="Корчмина Ирина Николаевна" w:date="2017-07-25T11:01:00Z"/>
          <w:sz w:val="16"/>
          <w:szCs w:val="16"/>
        </w:rPr>
      </w:pPr>
      <w:ins w:id="20" w:author="Корчмина Ирина Николаевна" w:date="2017-07-25T11:09:00Z">
        <w:r w:rsidRPr="002A050D">
          <w:rPr>
            <w:b/>
            <w:bCs/>
            <w:sz w:val="16"/>
            <w:szCs w:val="16"/>
          </w:rPr>
          <w:t xml:space="preserve">            </w:t>
        </w:r>
      </w:ins>
      <w:ins w:id="21" w:author="Корчмина Ирина Николаевна" w:date="2017-07-25T11:08:00Z">
        <w:r w:rsidRPr="002A050D">
          <w:rPr>
            <w:b/>
            <w:bCs/>
            <w:sz w:val="16"/>
            <w:szCs w:val="16"/>
          </w:rPr>
          <w:t>Ю</w:t>
        </w:r>
      </w:ins>
      <w:ins w:id="22" w:author="Корчмина Ирина Николаевна" w:date="2017-07-25T11:01:00Z">
        <w:r w:rsidRPr="002A050D">
          <w:rPr>
            <w:b/>
            <w:bCs/>
            <w:sz w:val="16"/>
            <w:szCs w:val="16"/>
          </w:rPr>
          <w:t>ридическ</w:t>
        </w:r>
      </w:ins>
      <w:ins w:id="23" w:author="Корчмина Ирина Николаевна" w:date="2017-07-25T11:09:00Z">
        <w:r w:rsidRPr="002A050D">
          <w:rPr>
            <w:b/>
            <w:bCs/>
            <w:sz w:val="16"/>
            <w:szCs w:val="16"/>
          </w:rPr>
          <w:t>ое</w:t>
        </w:r>
      </w:ins>
      <w:ins w:id="24" w:author="Корчмина Ирина Николаевна" w:date="2017-07-25T11:01:00Z">
        <w:r w:rsidRPr="002A050D">
          <w:rPr>
            <w:b/>
            <w:bCs/>
            <w:sz w:val="16"/>
            <w:szCs w:val="16"/>
          </w:rPr>
          <w:t xml:space="preserve"> лиц</w:t>
        </w:r>
      </w:ins>
      <w:ins w:id="25" w:author="Корчмина Ирина Николаевна" w:date="2017-07-25T11:09:00Z">
        <w:r w:rsidRPr="002A050D">
          <w:rPr>
            <w:b/>
            <w:bCs/>
            <w:sz w:val="16"/>
            <w:szCs w:val="16"/>
          </w:rPr>
          <w:t>о</w:t>
        </w:r>
      </w:ins>
      <w:ins w:id="26" w:author="Корчмина Ирина Николаевна" w:date="2017-07-25T11:01:00Z">
        <w:r w:rsidRPr="002A050D">
          <w:rPr>
            <w:b/>
            <w:bCs/>
            <w:sz w:val="16"/>
            <w:szCs w:val="16"/>
          </w:rPr>
          <w:t xml:space="preserve"> - нерезидент, являющи</w:t>
        </w:r>
      </w:ins>
      <w:ins w:id="27" w:author="Корчмина Ирина Николаевна" w:date="2017-07-25T11:09:00Z">
        <w:r w:rsidRPr="002A050D">
          <w:rPr>
            <w:b/>
            <w:bCs/>
            <w:sz w:val="16"/>
            <w:szCs w:val="16"/>
          </w:rPr>
          <w:t>й</w:t>
        </w:r>
      </w:ins>
      <w:ins w:id="28" w:author="Корчмина Ирина Николаевна" w:date="2017-07-25T11:01:00Z">
        <w:r w:rsidRPr="002A050D">
          <w:rPr>
            <w:b/>
            <w:bCs/>
            <w:sz w:val="16"/>
            <w:szCs w:val="16"/>
          </w:rPr>
          <w:t>ся российским налогоплательщиком</w:t>
        </w:r>
        <w:r w:rsidRPr="002A050D">
          <w:rPr>
            <w:bCs/>
            <w:sz w:val="16"/>
            <w:szCs w:val="16"/>
          </w:rPr>
          <w:t xml:space="preserve">, </w:t>
        </w:r>
        <w:r w:rsidRPr="002A050D">
          <w:rPr>
            <w:sz w:val="16"/>
            <w:szCs w:val="16"/>
          </w:rPr>
          <w:t>предоставляет в Банк сведения (документы) о финансовом положении (предоставляется не менее одного из указанных документов):</w:t>
        </w:r>
      </w:ins>
    </w:p>
    <w:p w:rsidR="002A050D" w:rsidRPr="002A050D" w:rsidRDefault="002A050D" w:rsidP="002A050D">
      <w:pPr>
        <w:autoSpaceDE w:val="0"/>
        <w:autoSpaceDN w:val="0"/>
        <w:adjustRightInd w:val="0"/>
        <w:ind w:firstLine="540"/>
        <w:rPr>
          <w:ins w:id="29" w:author="Корчмина Ирина Николаевна" w:date="2017-07-25T11:01:00Z"/>
          <w:sz w:val="16"/>
          <w:szCs w:val="16"/>
        </w:rPr>
      </w:pPr>
      <w:ins w:id="30" w:author="Корчмина Ирина Николаевна" w:date="2017-07-25T11:01:00Z">
        <w:r w:rsidRPr="002A050D">
          <w:rPr>
            <w:sz w:val="16"/>
            <w:szCs w:val="16"/>
          </w:rPr>
          <w:t>-копию годовой бухгалтерской отчетности (бухгалтерский баланс, отчет о финансовом результате)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</w:t>
        </w:r>
      </w:ins>
    </w:p>
    <w:p w:rsidR="002A050D" w:rsidRPr="002A050D" w:rsidRDefault="002A050D" w:rsidP="002A050D">
      <w:pPr>
        <w:autoSpaceDE w:val="0"/>
        <w:autoSpaceDN w:val="0"/>
        <w:adjustRightInd w:val="0"/>
        <w:ind w:firstLine="540"/>
        <w:rPr>
          <w:ins w:id="31" w:author="Корчмина Ирина Николаевна" w:date="2017-07-25T11:01:00Z"/>
          <w:sz w:val="16"/>
          <w:szCs w:val="16"/>
        </w:rPr>
      </w:pPr>
      <w:ins w:id="32" w:author="Корчмина Ирина Николаевна" w:date="2017-07-25T11:01:00Z">
        <w:r w:rsidRPr="002A050D">
          <w:rPr>
            <w:sz w:val="16"/>
            <w:szCs w:val="16"/>
          </w:rPr>
          <w:t>-копию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</w:t>
        </w:r>
      </w:ins>
    </w:p>
    <w:p w:rsidR="002A050D" w:rsidRPr="002A050D" w:rsidRDefault="002A050D" w:rsidP="002A050D">
      <w:pPr>
        <w:autoSpaceDE w:val="0"/>
        <w:autoSpaceDN w:val="0"/>
        <w:adjustRightInd w:val="0"/>
        <w:ind w:firstLine="540"/>
        <w:rPr>
          <w:ins w:id="33" w:author="Корчмина Ирина Николаевна" w:date="2017-07-25T11:01:00Z"/>
          <w:sz w:val="16"/>
          <w:szCs w:val="16"/>
        </w:rPr>
      </w:pPr>
      <w:ins w:id="34" w:author="Корчмина Ирина Николаевна" w:date="2017-07-25T11:01:00Z">
        <w:r w:rsidRPr="002A050D">
          <w:rPr>
            <w:sz w:val="16"/>
            <w:szCs w:val="16"/>
          </w:rPr>
          <w:t>-копию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</w:t>
        </w:r>
      </w:ins>
    </w:p>
    <w:p w:rsidR="002A050D" w:rsidRPr="002A050D" w:rsidRDefault="002A050D" w:rsidP="002A050D">
      <w:pPr>
        <w:autoSpaceDE w:val="0"/>
        <w:autoSpaceDN w:val="0"/>
        <w:adjustRightInd w:val="0"/>
        <w:ind w:firstLine="540"/>
        <w:rPr>
          <w:ins w:id="35" w:author="Корчмина Ирина Николаевна" w:date="2017-07-25T11:01:00Z"/>
          <w:sz w:val="16"/>
          <w:szCs w:val="16"/>
        </w:rPr>
      </w:pPr>
      <w:ins w:id="36" w:author="Корчмина Ирина Николаевна" w:date="2017-07-25T11:01:00Z">
        <w:r w:rsidRPr="002A050D">
          <w:rPr>
            <w:sz w:val="16"/>
            <w:szCs w:val="16"/>
          </w:rPr>
          <w:lastRenderedPageBreak/>
          <w:t>-справку об исполнении налогоплательщиком (плательщиком сборов, налоговым агентом) обязанности по уплате налогов, сборов, пеней, штрафов, выданную налоговым органом. (На момент предоставления в Банк дата оформления справки не должна превышать  шести месяцев).</w:t>
        </w:r>
      </w:ins>
    </w:p>
    <w:p w:rsidR="002A050D" w:rsidRPr="002A050D" w:rsidRDefault="002A050D" w:rsidP="002A050D">
      <w:pPr>
        <w:tabs>
          <w:tab w:val="num" w:pos="709"/>
        </w:tabs>
        <w:ind w:left="720"/>
        <w:rPr>
          <w:sz w:val="16"/>
          <w:szCs w:val="16"/>
        </w:rPr>
      </w:pPr>
    </w:p>
    <w:p w:rsidR="002A050D" w:rsidRPr="002A050D" w:rsidRDefault="002A050D" w:rsidP="002A050D">
      <w:pPr>
        <w:tabs>
          <w:tab w:val="num" w:pos="709"/>
        </w:tabs>
        <w:ind w:left="720"/>
        <w:rPr>
          <w:b/>
          <w:sz w:val="16"/>
          <w:szCs w:val="16"/>
        </w:rPr>
      </w:pPr>
    </w:p>
    <w:p w:rsidR="002A050D" w:rsidRPr="002A050D" w:rsidRDefault="002A050D" w:rsidP="002A050D">
      <w:pPr>
        <w:tabs>
          <w:tab w:val="num" w:pos="709"/>
        </w:tabs>
        <w:ind w:left="720"/>
        <w:rPr>
          <w:b/>
          <w:sz w:val="16"/>
          <w:szCs w:val="16"/>
        </w:rPr>
      </w:pPr>
    </w:p>
    <w:p w:rsidR="002A050D" w:rsidRPr="002A050D" w:rsidRDefault="002A050D" w:rsidP="002A050D">
      <w:pPr>
        <w:tabs>
          <w:tab w:val="num" w:pos="709"/>
        </w:tabs>
        <w:ind w:left="720"/>
        <w:rPr>
          <w:sz w:val="16"/>
          <w:szCs w:val="16"/>
        </w:rPr>
      </w:pPr>
      <w:r w:rsidRPr="002A050D">
        <w:rPr>
          <w:sz w:val="16"/>
          <w:szCs w:val="16"/>
        </w:rPr>
        <w:t xml:space="preserve">Для </w:t>
      </w:r>
      <w:proofErr w:type="spellStart"/>
      <w:r w:rsidRPr="002A050D">
        <w:rPr>
          <w:sz w:val="16"/>
          <w:szCs w:val="16"/>
        </w:rPr>
        <w:t>пп</w:t>
      </w:r>
      <w:proofErr w:type="spellEnd"/>
      <w:r w:rsidRPr="002A050D">
        <w:rPr>
          <w:sz w:val="16"/>
          <w:szCs w:val="16"/>
        </w:rPr>
        <w:t>. 13, 15.2. иностранные лица и лица без гражданства, находящиеся на территории РФ, дополнительно представляют миграционную карту и документ, подтверждающий их право на пребывание (проживание) в РФ, в случае если необходимость их наличия предусмотрена законодательством РФ.</w:t>
      </w:r>
    </w:p>
    <w:p w:rsidR="002A050D" w:rsidRPr="002A050D" w:rsidRDefault="002A050D" w:rsidP="002A050D">
      <w:pPr>
        <w:tabs>
          <w:tab w:val="num" w:pos="709"/>
        </w:tabs>
        <w:ind w:left="720"/>
        <w:rPr>
          <w:sz w:val="16"/>
          <w:szCs w:val="16"/>
        </w:rPr>
      </w:pPr>
    </w:p>
    <w:p w:rsidR="002A050D" w:rsidRPr="002A050D" w:rsidRDefault="002A050D" w:rsidP="002A050D">
      <w:pPr>
        <w:tabs>
          <w:tab w:val="num" w:pos="709"/>
        </w:tabs>
        <w:ind w:left="720"/>
        <w:rPr>
          <w:sz w:val="16"/>
          <w:szCs w:val="16"/>
        </w:rPr>
      </w:pPr>
    </w:p>
    <w:p w:rsidR="002A050D" w:rsidRPr="002A050D" w:rsidRDefault="002A050D" w:rsidP="002A050D">
      <w:pPr>
        <w:pStyle w:val="a8"/>
        <w:ind w:right="-2"/>
        <w:rPr>
          <w:i/>
          <w:sz w:val="16"/>
          <w:szCs w:val="16"/>
        </w:rPr>
      </w:pPr>
      <w:r w:rsidRPr="002A050D">
        <w:rPr>
          <w:i/>
          <w:sz w:val="16"/>
          <w:szCs w:val="16"/>
        </w:rPr>
        <w:t>Для открытия счета юридическому лицу, созданному в соответствии с законодательством иностранного государства и имеющему местонахождение за пределами территории Российской Федерации, действующему в лице своих аккредитованных представительств и/или филиалов, зарегистрированных на территории Российской Федерации, в Банк ДОПОЛНИТЕЛЬНО представляются:</w:t>
      </w:r>
    </w:p>
    <w:p w:rsidR="002A050D" w:rsidRPr="002A050D" w:rsidRDefault="002A050D" w:rsidP="002A050D">
      <w:pPr>
        <w:pStyle w:val="a8"/>
        <w:ind w:right="-2"/>
        <w:rPr>
          <w:i/>
          <w:sz w:val="16"/>
          <w:szCs w:val="16"/>
        </w:rPr>
      </w:pPr>
    </w:p>
    <w:p w:rsidR="002A050D" w:rsidRPr="002A050D" w:rsidRDefault="002A050D" w:rsidP="002A050D">
      <w:pPr>
        <w:numPr>
          <w:ilvl w:val="0"/>
          <w:numId w:val="4"/>
        </w:numPr>
        <w:rPr>
          <w:sz w:val="16"/>
          <w:szCs w:val="16"/>
        </w:rPr>
      </w:pPr>
      <w:proofErr w:type="gramStart"/>
      <w:r w:rsidRPr="002A050D">
        <w:rPr>
          <w:sz w:val="16"/>
          <w:szCs w:val="16"/>
        </w:rPr>
        <w:t>нотариально заверенная копия легализованного</w:t>
      </w:r>
      <w:r w:rsidRPr="002A050D">
        <w:rPr>
          <w:rStyle w:val="a7"/>
          <w:sz w:val="16"/>
          <w:szCs w:val="16"/>
        </w:rPr>
        <w:footnoteReference w:customMarkFollows="1" w:id="8"/>
        <w:t>1</w:t>
      </w:r>
      <w:r w:rsidRPr="002A050D">
        <w:rPr>
          <w:sz w:val="16"/>
          <w:szCs w:val="16"/>
        </w:rPr>
        <w:t xml:space="preserve"> в надлежащем порядке положения (либо иного документа) о филиале (представительстве) юридического лица, созданного в соответствии с законодательством иностранного государства и имеющее местонахождение за пределами территории Российской Федерации, решения юридического лица, созданного в соответствии с законодательством иностранного государства и имеющее местонахождение за пределами территории Российской Федерации о создании на территории Российской Федерации филиала (представительства) и назначении главы</w:t>
      </w:r>
      <w:proofErr w:type="gramEnd"/>
      <w:r w:rsidRPr="002A050D">
        <w:rPr>
          <w:sz w:val="16"/>
          <w:szCs w:val="16"/>
        </w:rPr>
        <w:t xml:space="preserve"> филиала (представительства); </w:t>
      </w:r>
    </w:p>
    <w:p w:rsidR="002A050D" w:rsidRPr="002A050D" w:rsidRDefault="002A050D" w:rsidP="002A050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2A050D">
        <w:rPr>
          <w:rFonts w:ascii="Times New Roman" w:hAnsi="Times New Roman" w:cs="Times New Roman"/>
          <w:sz w:val="16"/>
          <w:szCs w:val="16"/>
        </w:rPr>
        <w:t xml:space="preserve"> разрешение на открытие представительства юридического лица, созданного в соответствии с законодательством иностранного государства и имеющее местонахождение за пределами территории Российской Федерации</w:t>
      </w:r>
    </w:p>
    <w:p w:rsidR="002A050D" w:rsidRPr="002A050D" w:rsidRDefault="002A050D" w:rsidP="002A050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2A050D">
        <w:rPr>
          <w:rFonts w:ascii="Times New Roman" w:hAnsi="Times New Roman" w:cs="Times New Roman"/>
          <w:sz w:val="16"/>
          <w:szCs w:val="16"/>
        </w:rPr>
        <w:t xml:space="preserve"> нотариально заверенные копии легализованной в надлежащем порядке доверенности</w:t>
      </w:r>
      <w:proofErr w:type="gramStart"/>
      <w:r w:rsidRPr="002A050D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proofErr w:type="gramEnd"/>
      <w:r w:rsidRPr="002A050D">
        <w:rPr>
          <w:rFonts w:ascii="Times New Roman" w:hAnsi="Times New Roman" w:cs="Times New Roman"/>
          <w:sz w:val="16"/>
          <w:szCs w:val="16"/>
        </w:rPr>
        <w:t xml:space="preserve">, выданной руководителю филиала (представительства) на открытие Счета, подписание Договора банковского Счета и/или распоряжение денежными средствами на Счете.  </w:t>
      </w:r>
    </w:p>
    <w:p w:rsidR="002A050D" w:rsidRPr="002A050D" w:rsidRDefault="002A050D" w:rsidP="002A050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2A050D">
        <w:rPr>
          <w:rFonts w:ascii="Times New Roman" w:hAnsi="Times New Roman" w:cs="Times New Roman"/>
          <w:sz w:val="16"/>
          <w:szCs w:val="16"/>
        </w:rPr>
        <w:t xml:space="preserve">Документ, подтверждающий аккредитацию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по месту учреждения и регистрации (Документ может не представляться, при этом может быть запрошен Банком дополнительно). </w:t>
      </w:r>
    </w:p>
    <w:p w:rsidR="002A050D" w:rsidRPr="002A050D" w:rsidRDefault="002A050D" w:rsidP="002A050D">
      <w:pPr>
        <w:rPr>
          <w:sz w:val="16"/>
          <w:szCs w:val="16"/>
        </w:rPr>
      </w:pPr>
    </w:p>
    <w:p w:rsidR="002A050D" w:rsidRPr="002A050D" w:rsidRDefault="002A050D" w:rsidP="002A050D">
      <w:pPr>
        <w:tabs>
          <w:tab w:val="num" w:pos="709"/>
        </w:tabs>
        <w:ind w:left="720"/>
        <w:rPr>
          <w:sz w:val="16"/>
          <w:szCs w:val="16"/>
        </w:rPr>
      </w:pPr>
    </w:p>
    <w:p w:rsidR="002A050D" w:rsidRPr="002A050D" w:rsidRDefault="002A050D" w:rsidP="002A050D">
      <w:pPr>
        <w:pStyle w:val="a8"/>
        <w:ind w:right="-2"/>
        <w:rPr>
          <w:i/>
          <w:sz w:val="16"/>
          <w:szCs w:val="16"/>
        </w:rPr>
      </w:pPr>
      <w:r w:rsidRPr="002A050D">
        <w:rPr>
          <w:i/>
          <w:sz w:val="16"/>
          <w:szCs w:val="16"/>
        </w:rPr>
        <w:t>Для открытия счета иностранной структуре без образования юридического лица в Банк представляются:</w:t>
      </w:r>
    </w:p>
    <w:p w:rsidR="002A050D" w:rsidRPr="002A050D" w:rsidRDefault="002A050D" w:rsidP="002A050D">
      <w:pPr>
        <w:pStyle w:val="a8"/>
        <w:ind w:right="-2"/>
        <w:rPr>
          <w:i/>
          <w:sz w:val="16"/>
          <w:szCs w:val="16"/>
        </w:rPr>
      </w:pPr>
    </w:p>
    <w:p w:rsidR="002A050D" w:rsidRPr="002A050D" w:rsidRDefault="002A050D" w:rsidP="002A050D">
      <w:pPr>
        <w:numPr>
          <w:ilvl w:val="0"/>
          <w:numId w:val="3"/>
        </w:numPr>
        <w:rPr>
          <w:sz w:val="16"/>
          <w:szCs w:val="16"/>
        </w:rPr>
      </w:pPr>
      <w:proofErr w:type="gramStart"/>
      <w:r w:rsidRPr="002A050D">
        <w:rPr>
          <w:sz w:val="16"/>
          <w:szCs w:val="16"/>
        </w:rPr>
        <w:t>Нотариально заверенная копия легализованных в надлежащем порядке документов</w:t>
      </w:r>
      <w:r w:rsidRPr="002A050D">
        <w:rPr>
          <w:rStyle w:val="a7"/>
          <w:sz w:val="16"/>
          <w:szCs w:val="16"/>
        </w:rPr>
        <w:footnoteReference w:customMarkFollows="1" w:id="9"/>
        <w:t>1</w:t>
      </w:r>
      <w:r w:rsidRPr="002A050D">
        <w:rPr>
          <w:sz w:val="16"/>
          <w:szCs w:val="16"/>
        </w:rPr>
        <w:t>, подтверждающих правовой статус иностранной структуры без образования юридического лица  по законодательству государства (территории) ее регистрации (инкорпорации), на территории которой создана эта иностранная структура без образования юридического лица,  в частности учредительные документы и документы, подтверждающие государственную регистрацию (инкорпорацию) иностранной структуры без образования юридического лица.</w:t>
      </w:r>
      <w:r w:rsidRPr="002A050D">
        <w:rPr>
          <w:rStyle w:val="a7"/>
          <w:sz w:val="16"/>
          <w:szCs w:val="16"/>
        </w:rPr>
        <w:footnoteReference w:customMarkFollows="1" w:id="10"/>
        <w:t xml:space="preserve">2 </w:t>
      </w:r>
      <w:proofErr w:type="gramEnd"/>
    </w:p>
    <w:p w:rsidR="002A050D" w:rsidRPr="002A050D" w:rsidRDefault="002A050D" w:rsidP="002A050D">
      <w:pPr>
        <w:pStyle w:val="a9"/>
        <w:numPr>
          <w:ilvl w:val="0"/>
          <w:numId w:val="3"/>
        </w:numPr>
        <w:rPr>
          <w:sz w:val="16"/>
          <w:szCs w:val="16"/>
        </w:rPr>
      </w:pPr>
      <w:r w:rsidRPr="002A050D">
        <w:rPr>
          <w:sz w:val="16"/>
          <w:szCs w:val="16"/>
        </w:rPr>
        <w:t>Нотариально заверенная копия легализованного</w:t>
      </w:r>
      <w:r w:rsidRPr="002A050D">
        <w:rPr>
          <w:rStyle w:val="a7"/>
          <w:sz w:val="16"/>
          <w:szCs w:val="16"/>
        </w:rPr>
        <w:t>1</w:t>
      </w:r>
      <w:r w:rsidRPr="002A050D">
        <w:rPr>
          <w:sz w:val="16"/>
          <w:szCs w:val="16"/>
        </w:rPr>
        <w:t xml:space="preserve"> в надлежащем порядке разрешения национального  (центрального) банка/иного уполномоченного органа иностранного государства, если наличие такого разрешения требуется для открытия Счета иностранной структуре без образования юридического лица в Российской Федерации в соответствии с международными договорами с участием Российской Федерации или законодательством иностранного государства.</w:t>
      </w:r>
    </w:p>
    <w:p w:rsidR="002A050D" w:rsidRPr="002A050D" w:rsidRDefault="002A050D" w:rsidP="002A050D">
      <w:pPr>
        <w:pStyle w:val="a9"/>
        <w:numPr>
          <w:ilvl w:val="0"/>
          <w:numId w:val="3"/>
        </w:numPr>
        <w:rPr>
          <w:sz w:val="16"/>
          <w:szCs w:val="16"/>
        </w:rPr>
      </w:pPr>
      <w:r w:rsidRPr="002A050D">
        <w:rPr>
          <w:sz w:val="16"/>
          <w:szCs w:val="16"/>
        </w:rPr>
        <w:t>Нотариально заверенная копия легализованного</w:t>
      </w:r>
      <w:r w:rsidRPr="002A050D">
        <w:rPr>
          <w:rStyle w:val="a7"/>
          <w:sz w:val="16"/>
          <w:szCs w:val="16"/>
        </w:rPr>
        <w:footnoteReference w:customMarkFollows="1" w:id="11"/>
        <w:t>1</w:t>
      </w:r>
      <w:r w:rsidRPr="002A050D">
        <w:rPr>
          <w:sz w:val="16"/>
          <w:szCs w:val="16"/>
        </w:rPr>
        <w:t xml:space="preserve"> в надлежащем порядке документа, подтверждающего полномочия единоличного (коллегиального)  исполнительного органа (решение, протокол об избрании единоличного (коллегиального)  исполнительного органа), органов управления иностранной структуры без образования юридического лица. </w:t>
      </w:r>
    </w:p>
    <w:p w:rsidR="002A050D" w:rsidRPr="002A050D" w:rsidRDefault="002A050D" w:rsidP="002A050D">
      <w:pPr>
        <w:pStyle w:val="a9"/>
        <w:numPr>
          <w:ilvl w:val="0"/>
          <w:numId w:val="3"/>
        </w:numPr>
        <w:rPr>
          <w:sz w:val="16"/>
          <w:szCs w:val="16"/>
        </w:rPr>
      </w:pPr>
      <w:r w:rsidRPr="002A050D">
        <w:rPr>
          <w:sz w:val="16"/>
          <w:szCs w:val="16"/>
        </w:rPr>
        <w:t>Нотариально заверенные копии легализованной в надлежащем порядке доверенности/иного уполномочивающего документа</w:t>
      </w:r>
      <w:r w:rsidRPr="002A050D">
        <w:rPr>
          <w:rStyle w:val="a7"/>
          <w:sz w:val="16"/>
          <w:szCs w:val="16"/>
        </w:rPr>
        <w:footnoteReference w:customMarkFollows="1" w:id="12"/>
        <w:t>3</w:t>
      </w:r>
      <w:r w:rsidRPr="002A050D">
        <w:rPr>
          <w:sz w:val="16"/>
          <w:szCs w:val="16"/>
        </w:rPr>
        <w:t>, выданной   иностранной структурой без образования юридического лица доверенному лицу, уполномоченному подписывать договора банковского счета и распоряжаться Счетом</w:t>
      </w:r>
    </w:p>
    <w:p w:rsidR="002A050D" w:rsidRPr="002A050D" w:rsidRDefault="002A050D" w:rsidP="002A050D">
      <w:pPr>
        <w:ind w:left="709" w:hanging="709"/>
        <w:rPr>
          <w:sz w:val="16"/>
          <w:szCs w:val="16"/>
        </w:rPr>
      </w:pPr>
      <w:r w:rsidRPr="002A050D">
        <w:rPr>
          <w:sz w:val="16"/>
          <w:szCs w:val="16"/>
        </w:rPr>
        <w:lastRenderedPageBreak/>
        <w:t>.    5.   Копии документов, заверенные нотариально, подтверждающие полномочия лиц, в соответствии с Карточкой, лиц, уполномоченных на распоряжение денежными средствами на банковском Счете (Решение учредителя, протокол уполномоченного органа или выписка из него, приказы о назначении (о предоставлении права подписи), контракт с руководителем или выписка из него, и/или другие документы).</w:t>
      </w:r>
    </w:p>
    <w:p w:rsidR="002A050D" w:rsidRPr="002A050D" w:rsidRDefault="002A050D" w:rsidP="002A050D">
      <w:pPr>
        <w:ind w:left="709" w:hanging="709"/>
        <w:rPr>
          <w:sz w:val="16"/>
          <w:szCs w:val="16"/>
        </w:rPr>
      </w:pPr>
      <w:r w:rsidRPr="002A050D">
        <w:rPr>
          <w:sz w:val="16"/>
          <w:szCs w:val="16"/>
        </w:rPr>
        <w:t xml:space="preserve">        6.   </w:t>
      </w:r>
      <w:proofErr w:type="gramStart"/>
      <w:r w:rsidRPr="002A050D">
        <w:rPr>
          <w:sz w:val="16"/>
          <w:szCs w:val="16"/>
        </w:rPr>
        <w:t>Код (коды) (при наличии) иностранной структуры без образования юридического лица в государстве (на территории) ее регистрации (инкорпорации) в качестве налогоплательщика (или его (их) аналоги).</w:t>
      </w:r>
      <w:proofErr w:type="gramEnd"/>
    </w:p>
    <w:p w:rsidR="002A050D" w:rsidRPr="002A050D" w:rsidRDefault="002A050D" w:rsidP="002A050D">
      <w:pPr>
        <w:ind w:left="709" w:hanging="425"/>
        <w:rPr>
          <w:sz w:val="16"/>
          <w:szCs w:val="16"/>
        </w:rPr>
      </w:pPr>
      <w:r w:rsidRPr="002A050D">
        <w:rPr>
          <w:sz w:val="16"/>
          <w:szCs w:val="16"/>
        </w:rPr>
        <w:t xml:space="preserve">  7.  Регистрационный номер (номера) (при наличии), присвоенный иностранной структуре без образования юридического лица в государстве (на территории) ее регистрации (инкорпорации) при регистрации (инкорпорации).</w:t>
      </w:r>
    </w:p>
    <w:p w:rsidR="002A050D" w:rsidRPr="002A050D" w:rsidRDefault="002A050D" w:rsidP="002A050D">
      <w:pPr>
        <w:ind w:left="709" w:hanging="709"/>
        <w:rPr>
          <w:sz w:val="16"/>
          <w:szCs w:val="16"/>
        </w:rPr>
      </w:pPr>
      <w:r w:rsidRPr="002A050D">
        <w:rPr>
          <w:sz w:val="16"/>
          <w:szCs w:val="16"/>
        </w:rPr>
        <w:t xml:space="preserve">        8.  Документ о статистических данных (кодах), выданный уполномоченным органом Российской Федерации, либо уведомление территориального органа Росстата (если иностранная структура без образования юридического лица подлежит постановке на учет) (оригинал или копия, заверенная в установленном законодательством РФ порядке).</w:t>
      </w:r>
    </w:p>
    <w:p w:rsidR="002A050D" w:rsidRPr="002A050D" w:rsidRDefault="002A050D" w:rsidP="002A050D">
      <w:pPr>
        <w:ind w:left="709" w:hanging="709"/>
        <w:rPr>
          <w:sz w:val="16"/>
          <w:szCs w:val="16"/>
        </w:rPr>
      </w:pPr>
      <w:r w:rsidRPr="002A050D">
        <w:rPr>
          <w:sz w:val="16"/>
          <w:szCs w:val="16"/>
        </w:rPr>
        <w:t xml:space="preserve">        9.  Место государственной регистрации (местонахождение), место ведения основной деятельности иностранной структуры без образования юридического лица.</w:t>
      </w:r>
    </w:p>
    <w:p w:rsidR="002A050D" w:rsidRPr="002A050D" w:rsidRDefault="002A050D" w:rsidP="002A050D">
      <w:pPr>
        <w:autoSpaceDE w:val="0"/>
        <w:autoSpaceDN w:val="0"/>
        <w:adjustRightInd w:val="0"/>
        <w:ind w:left="709" w:hanging="709"/>
        <w:rPr>
          <w:sz w:val="16"/>
          <w:szCs w:val="16"/>
        </w:rPr>
      </w:pPr>
      <w:r w:rsidRPr="002A050D">
        <w:rPr>
          <w:sz w:val="16"/>
          <w:szCs w:val="16"/>
        </w:rPr>
        <w:t xml:space="preserve">      10.  Состав имущества, находящегося в управлении (собственности), фамилия, имя, отчество (при наличии) (наименование) и адрес места жительства (места нахождения) учредителей и доверительного собственника (управляющего) - в отношении трастов и иных иностранных структур без образования юридического лица с аналогичной структурой или функцией.</w:t>
      </w:r>
    </w:p>
    <w:p w:rsidR="002A050D" w:rsidRPr="002A050D" w:rsidRDefault="002A050D" w:rsidP="002A050D">
      <w:pPr>
        <w:autoSpaceDE w:val="0"/>
        <w:autoSpaceDN w:val="0"/>
        <w:adjustRightInd w:val="0"/>
        <w:ind w:left="709" w:hanging="709"/>
        <w:rPr>
          <w:sz w:val="16"/>
          <w:szCs w:val="16"/>
        </w:rPr>
      </w:pPr>
      <w:r w:rsidRPr="002A050D">
        <w:rPr>
          <w:sz w:val="16"/>
          <w:szCs w:val="16"/>
        </w:rPr>
        <w:t xml:space="preserve">      11.  Сведения об органах  иностранной структуры без образования юридического лица, структура и персональный состав органов управления иностранной структуры без образования юридического лица (при наличии).</w:t>
      </w:r>
    </w:p>
    <w:p w:rsidR="002A050D" w:rsidRPr="002A050D" w:rsidRDefault="002A050D" w:rsidP="002A050D">
      <w:pPr>
        <w:rPr>
          <w:sz w:val="16"/>
          <w:szCs w:val="16"/>
        </w:rPr>
      </w:pPr>
      <w:r w:rsidRPr="002A050D">
        <w:rPr>
          <w:sz w:val="16"/>
          <w:szCs w:val="16"/>
        </w:rPr>
        <w:t xml:space="preserve">      12.   Заявление на открытие счета.</w:t>
      </w:r>
    </w:p>
    <w:p w:rsidR="002A050D" w:rsidRPr="002A050D" w:rsidRDefault="002A050D" w:rsidP="002A050D">
      <w:pPr>
        <w:rPr>
          <w:sz w:val="16"/>
          <w:szCs w:val="16"/>
        </w:rPr>
      </w:pPr>
      <w:r w:rsidRPr="002A050D">
        <w:rPr>
          <w:sz w:val="16"/>
          <w:szCs w:val="16"/>
        </w:rPr>
        <w:t xml:space="preserve">      13.   Договор банковского счета – 2 экз.</w:t>
      </w:r>
      <w:r w:rsidRPr="002A050D">
        <w:rPr>
          <w:rStyle w:val="a7"/>
          <w:sz w:val="16"/>
          <w:szCs w:val="16"/>
        </w:rPr>
        <w:footnoteReference w:customMarkFollows="1" w:id="13"/>
        <w:t>4</w:t>
      </w:r>
    </w:p>
    <w:p w:rsidR="002A050D" w:rsidRPr="002A050D" w:rsidRDefault="002A050D" w:rsidP="002A050D">
      <w:pPr>
        <w:rPr>
          <w:sz w:val="16"/>
          <w:szCs w:val="16"/>
        </w:rPr>
      </w:pPr>
      <w:r w:rsidRPr="002A050D">
        <w:rPr>
          <w:sz w:val="16"/>
          <w:szCs w:val="16"/>
        </w:rPr>
        <w:t xml:space="preserve">      14.    Карточка с образцами подписей и оттиска печати (нотариально заверенная или заверенная Банком).</w:t>
      </w:r>
      <w:r w:rsidRPr="002A050D">
        <w:rPr>
          <w:rStyle w:val="a7"/>
          <w:sz w:val="16"/>
          <w:szCs w:val="16"/>
        </w:rPr>
        <w:footnoteReference w:customMarkFollows="1" w:id="14"/>
        <w:t>5</w:t>
      </w:r>
    </w:p>
    <w:p w:rsidR="002A050D" w:rsidRPr="002A050D" w:rsidRDefault="002A050D" w:rsidP="002A050D">
      <w:pPr>
        <w:ind w:left="709" w:hanging="709"/>
        <w:rPr>
          <w:sz w:val="16"/>
          <w:szCs w:val="16"/>
        </w:rPr>
      </w:pPr>
      <w:r w:rsidRPr="002A050D">
        <w:rPr>
          <w:sz w:val="16"/>
          <w:szCs w:val="16"/>
        </w:rPr>
        <w:t xml:space="preserve">      15.   Решение (решения) органов управления иностранной структуры без образования юридического лица об открытии и/или  распоряжении Счетом (если это необходимо в соответствии с уставом либо законодательством страны регистрации (инкорпорации) иностранной структуры без образования юридического лица; в таком Решении должны быть указаны лица, уполномоченные подписывать любые документы, требуемые для открытия Счета  и распоряжении им, и, при необходимости, любые документы, требуемые для управления Счетом).</w:t>
      </w:r>
    </w:p>
    <w:p w:rsidR="002A050D" w:rsidRPr="002A050D" w:rsidRDefault="002A050D" w:rsidP="002A050D">
      <w:pPr>
        <w:tabs>
          <w:tab w:val="num" w:pos="709"/>
        </w:tabs>
        <w:ind w:left="709" w:hanging="567"/>
        <w:rPr>
          <w:sz w:val="16"/>
          <w:szCs w:val="16"/>
        </w:rPr>
      </w:pPr>
      <w:r w:rsidRPr="002A050D">
        <w:rPr>
          <w:sz w:val="16"/>
          <w:szCs w:val="16"/>
        </w:rPr>
        <w:t xml:space="preserve">   16.   Если открытие Счета и (или) заключение договоров будет осуществлять представитель иностранной структуры без образования юридического лица, не являющийся  единоличным исполнительным органом иностранной структуры без образования юридического лица,</w:t>
      </w:r>
    </w:p>
    <w:p w:rsidR="002A050D" w:rsidRPr="002A050D" w:rsidRDefault="002A050D" w:rsidP="002A050D">
      <w:pPr>
        <w:ind w:left="644"/>
        <w:rPr>
          <w:sz w:val="16"/>
          <w:szCs w:val="16"/>
        </w:rPr>
      </w:pPr>
      <w:r w:rsidRPr="002A050D">
        <w:rPr>
          <w:sz w:val="16"/>
          <w:szCs w:val="16"/>
        </w:rPr>
        <w:t xml:space="preserve">16.1. доверенность на открытие банковского Счета </w:t>
      </w:r>
      <w:proofErr w:type="gramStart"/>
      <w:r w:rsidRPr="002A050D">
        <w:rPr>
          <w:sz w:val="16"/>
          <w:szCs w:val="16"/>
        </w:rPr>
        <w:t>и(</w:t>
      </w:r>
      <w:proofErr w:type="gramEnd"/>
      <w:r w:rsidRPr="002A050D">
        <w:rPr>
          <w:sz w:val="16"/>
          <w:szCs w:val="16"/>
        </w:rPr>
        <w:t>или) заключение договоров от имени   иностранной структуры без образования юридического лица,(оригинал либо нотариально заверенная копия)</w:t>
      </w:r>
      <w:r w:rsidRPr="002A050D">
        <w:rPr>
          <w:rStyle w:val="ab"/>
          <w:sz w:val="16"/>
          <w:szCs w:val="16"/>
        </w:rPr>
        <w:t xml:space="preserve"> </w:t>
      </w:r>
      <w:r w:rsidRPr="002A050D">
        <w:rPr>
          <w:rStyle w:val="a7"/>
          <w:sz w:val="16"/>
          <w:szCs w:val="16"/>
        </w:rPr>
        <w:t>3</w:t>
      </w:r>
      <w:r w:rsidRPr="002A050D">
        <w:rPr>
          <w:sz w:val="16"/>
          <w:szCs w:val="16"/>
        </w:rPr>
        <w:t>;</w:t>
      </w:r>
    </w:p>
    <w:p w:rsidR="002A050D" w:rsidRPr="002A050D" w:rsidRDefault="002A050D" w:rsidP="002A050D">
      <w:pPr>
        <w:ind w:left="644"/>
        <w:rPr>
          <w:sz w:val="16"/>
          <w:szCs w:val="16"/>
        </w:rPr>
      </w:pPr>
      <w:r w:rsidRPr="002A050D">
        <w:rPr>
          <w:sz w:val="16"/>
          <w:szCs w:val="16"/>
        </w:rPr>
        <w:t>16.2. документ, удостоверяющий личность представителя иностранной структуры без образования юридического лица,</w:t>
      </w:r>
    </w:p>
    <w:p w:rsidR="002A050D" w:rsidRPr="002A050D" w:rsidRDefault="002A050D" w:rsidP="002A050D">
      <w:pPr>
        <w:rPr>
          <w:sz w:val="16"/>
          <w:szCs w:val="16"/>
        </w:rPr>
      </w:pPr>
      <w:r w:rsidRPr="002A050D">
        <w:rPr>
          <w:sz w:val="16"/>
          <w:szCs w:val="16"/>
        </w:rPr>
        <w:t xml:space="preserve">    17.   Анкета (опросный лист)  по форме, установленной Приложением  к ПВК </w:t>
      </w:r>
      <w:proofErr w:type="gramStart"/>
      <w:r w:rsidRPr="002A050D">
        <w:rPr>
          <w:sz w:val="16"/>
          <w:szCs w:val="16"/>
        </w:rPr>
        <w:t>по</w:t>
      </w:r>
      <w:proofErr w:type="gramEnd"/>
      <w:r w:rsidRPr="002A050D">
        <w:rPr>
          <w:sz w:val="16"/>
          <w:szCs w:val="16"/>
        </w:rPr>
        <w:t xml:space="preserve"> ПОД/ФТ .</w:t>
      </w:r>
    </w:p>
    <w:p w:rsidR="002A050D" w:rsidRPr="002A050D" w:rsidRDefault="002A050D" w:rsidP="002A050D">
      <w:pPr>
        <w:ind w:left="567" w:hanging="567"/>
        <w:rPr>
          <w:sz w:val="16"/>
          <w:szCs w:val="16"/>
        </w:rPr>
      </w:pPr>
      <w:r w:rsidRPr="002A050D">
        <w:rPr>
          <w:sz w:val="16"/>
          <w:szCs w:val="16"/>
        </w:rPr>
        <w:t xml:space="preserve">    18.    Иные документы, запрашиваемые в соответствии с требованиями федерального   законодательства и внутренних документов Банка, в том числе:</w:t>
      </w:r>
    </w:p>
    <w:p w:rsidR="002A050D" w:rsidRPr="002A050D" w:rsidRDefault="002A050D" w:rsidP="002A050D">
      <w:pPr>
        <w:tabs>
          <w:tab w:val="num" w:pos="709"/>
        </w:tabs>
        <w:ind w:left="720" w:hanging="720"/>
        <w:rPr>
          <w:sz w:val="16"/>
          <w:szCs w:val="16"/>
        </w:rPr>
      </w:pPr>
      <w:r w:rsidRPr="002A050D">
        <w:rPr>
          <w:sz w:val="16"/>
          <w:szCs w:val="16"/>
        </w:rPr>
        <w:t xml:space="preserve">               18.1. Лицензии на право осуществления деятельности, подлежащей лицензированию;</w:t>
      </w:r>
    </w:p>
    <w:p w:rsidR="002A050D" w:rsidRPr="002A050D" w:rsidRDefault="002A050D" w:rsidP="002A050D">
      <w:pPr>
        <w:tabs>
          <w:tab w:val="num" w:pos="709"/>
        </w:tabs>
        <w:ind w:left="720"/>
        <w:rPr>
          <w:sz w:val="16"/>
          <w:szCs w:val="16"/>
        </w:rPr>
      </w:pPr>
      <w:r w:rsidRPr="002A050D">
        <w:rPr>
          <w:sz w:val="16"/>
          <w:szCs w:val="16"/>
        </w:rPr>
        <w:t xml:space="preserve">18.2. </w:t>
      </w:r>
      <w:proofErr w:type="gramStart"/>
      <w:r w:rsidRPr="002A050D">
        <w:rPr>
          <w:sz w:val="16"/>
          <w:szCs w:val="16"/>
        </w:rPr>
        <w:t xml:space="preserve">Документы, удостоверяющие личность единоличного исполнительного органа организации (при наличии), лиц, являющихся распорядителями счета в соответствии с Карточкой, лиц, уполномоченных на распоряжение денежными средствами на банковском счете, и иных представителей иностранной структуры без образования юридического лица (оригиналы документов или их копии, заверенные в установленном законодательством РФ порядке). </w:t>
      </w:r>
      <w:proofErr w:type="gramEnd"/>
    </w:p>
    <w:p w:rsidR="002A050D" w:rsidRPr="002A050D" w:rsidRDefault="002A050D" w:rsidP="002A050D">
      <w:pPr>
        <w:tabs>
          <w:tab w:val="num" w:pos="709"/>
        </w:tabs>
        <w:ind w:left="720"/>
        <w:rPr>
          <w:sz w:val="16"/>
          <w:szCs w:val="16"/>
        </w:rPr>
      </w:pPr>
      <w:r w:rsidRPr="002A050D">
        <w:rPr>
          <w:sz w:val="16"/>
          <w:szCs w:val="16"/>
        </w:rPr>
        <w:t xml:space="preserve">18.3. Информация о страховом номере индивидуального лицевого счета застрахованного лица в системе обязательного пенсионного страхования (при наличии) для единоличного исполнительного органа (при наличии); </w:t>
      </w:r>
    </w:p>
    <w:p w:rsidR="002A050D" w:rsidRPr="002A050D" w:rsidRDefault="002A050D" w:rsidP="002A050D">
      <w:pPr>
        <w:tabs>
          <w:tab w:val="num" w:pos="709"/>
        </w:tabs>
        <w:ind w:left="720"/>
        <w:rPr>
          <w:sz w:val="16"/>
          <w:szCs w:val="16"/>
        </w:rPr>
      </w:pPr>
      <w:r w:rsidRPr="002A050D">
        <w:rPr>
          <w:sz w:val="16"/>
          <w:szCs w:val="16"/>
        </w:rPr>
        <w:t>18.4. Сведения о деловой репутации организации (отзывы в произвольной форме), сведения (документы) о финансовом положении организации;</w:t>
      </w:r>
    </w:p>
    <w:p w:rsidR="002A050D" w:rsidRPr="002A050D" w:rsidRDefault="002A050D" w:rsidP="002A050D">
      <w:pPr>
        <w:tabs>
          <w:tab w:val="num" w:pos="709"/>
        </w:tabs>
        <w:ind w:left="720"/>
        <w:rPr>
          <w:sz w:val="16"/>
          <w:szCs w:val="16"/>
        </w:rPr>
      </w:pPr>
      <w:r w:rsidRPr="002A050D">
        <w:rPr>
          <w:sz w:val="16"/>
          <w:szCs w:val="16"/>
        </w:rPr>
        <w:t>18.5. Иные документы по требованию Банка, получаемые в целях идентификации иностранных структур без образования юридического лица.</w:t>
      </w:r>
    </w:p>
    <w:p w:rsidR="002A050D" w:rsidRPr="002A050D" w:rsidRDefault="002A050D" w:rsidP="002A050D">
      <w:pPr>
        <w:pStyle w:val="a8"/>
        <w:ind w:right="-2"/>
        <w:rPr>
          <w:i/>
          <w:sz w:val="16"/>
          <w:szCs w:val="16"/>
        </w:rPr>
      </w:pPr>
    </w:p>
    <w:p w:rsidR="002A050D" w:rsidRPr="002A050D" w:rsidRDefault="002A050D" w:rsidP="002A050D">
      <w:pPr>
        <w:pStyle w:val="a8"/>
        <w:ind w:right="-2"/>
        <w:rPr>
          <w:i/>
          <w:sz w:val="16"/>
          <w:szCs w:val="16"/>
        </w:rPr>
      </w:pPr>
    </w:p>
    <w:p w:rsidR="002A050D" w:rsidRPr="002A050D" w:rsidRDefault="002A050D" w:rsidP="002A050D">
      <w:pPr>
        <w:pStyle w:val="a8"/>
        <w:ind w:right="-2"/>
        <w:rPr>
          <w:i/>
          <w:sz w:val="16"/>
          <w:szCs w:val="16"/>
        </w:rPr>
      </w:pPr>
    </w:p>
    <w:p w:rsidR="002A050D" w:rsidRPr="002A050D" w:rsidRDefault="002A050D" w:rsidP="002A050D">
      <w:pPr>
        <w:rPr>
          <w:sz w:val="16"/>
          <w:szCs w:val="16"/>
        </w:rPr>
      </w:pPr>
      <w:r w:rsidRPr="002A050D">
        <w:rPr>
          <w:sz w:val="16"/>
          <w:szCs w:val="16"/>
        </w:rPr>
        <w:t xml:space="preserve">Для </w:t>
      </w:r>
      <w:proofErr w:type="spellStart"/>
      <w:r w:rsidRPr="002A050D">
        <w:rPr>
          <w:sz w:val="16"/>
          <w:szCs w:val="16"/>
        </w:rPr>
        <w:t>пп</w:t>
      </w:r>
      <w:proofErr w:type="spellEnd"/>
      <w:r w:rsidRPr="002A050D">
        <w:rPr>
          <w:sz w:val="16"/>
          <w:szCs w:val="16"/>
        </w:rPr>
        <w:t>. 16.2.,18.2. иностранные лица и лица без гражданства, находящиеся на территории РФ, дополнительно представляют миграционную карту и документ, подтверждающий их право на пребывани</w:t>
      </w:r>
      <w:proofErr w:type="gramStart"/>
      <w:r w:rsidRPr="002A050D">
        <w:rPr>
          <w:sz w:val="16"/>
          <w:szCs w:val="16"/>
        </w:rPr>
        <w:t>е(</w:t>
      </w:r>
      <w:proofErr w:type="gramEnd"/>
      <w:r w:rsidRPr="002A050D">
        <w:rPr>
          <w:sz w:val="16"/>
          <w:szCs w:val="16"/>
        </w:rPr>
        <w:t>проживание) в РФ, а также документ, подтверждающий их регистрацию по месту пребывания(проживания) в РФ в случае если их наличие предусмотрено законодательством РФ.</w:t>
      </w:r>
    </w:p>
    <w:p w:rsidR="002A050D" w:rsidRPr="002A050D" w:rsidRDefault="002A050D" w:rsidP="002A050D">
      <w:pPr>
        <w:tabs>
          <w:tab w:val="num" w:pos="709"/>
        </w:tabs>
        <w:ind w:left="720"/>
        <w:rPr>
          <w:b/>
          <w:sz w:val="16"/>
          <w:szCs w:val="16"/>
        </w:rPr>
      </w:pPr>
    </w:p>
    <w:p w:rsidR="002A050D" w:rsidRPr="002A050D" w:rsidRDefault="002A050D" w:rsidP="002A050D">
      <w:pPr>
        <w:pStyle w:val="a8"/>
        <w:ind w:left="5760"/>
        <w:jc w:val="right"/>
        <w:rPr>
          <w:b w:val="0"/>
          <w:sz w:val="16"/>
          <w:szCs w:val="16"/>
        </w:rPr>
      </w:pPr>
    </w:p>
    <w:p w:rsidR="00D84FBE" w:rsidRPr="002A050D" w:rsidRDefault="00D84FBE">
      <w:pPr>
        <w:rPr>
          <w:sz w:val="16"/>
          <w:szCs w:val="16"/>
        </w:rPr>
      </w:pPr>
    </w:p>
    <w:sectPr w:rsidR="00D84FBE" w:rsidRPr="002A050D" w:rsidSect="00D84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AF8" w:rsidRDefault="00B41AF8" w:rsidP="002A050D">
      <w:r>
        <w:separator/>
      </w:r>
    </w:p>
  </w:endnote>
  <w:endnote w:type="continuationSeparator" w:id="0">
    <w:p w:rsidR="00B41AF8" w:rsidRDefault="00B41AF8" w:rsidP="002A0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AF8" w:rsidRDefault="00B41AF8" w:rsidP="002A050D">
      <w:r>
        <w:separator/>
      </w:r>
    </w:p>
  </w:footnote>
  <w:footnote w:type="continuationSeparator" w:id="0">
    <w:p w:rsidR="00B41AF8" w:rsidRDefault="00B41AF8" w:rsidP="002A050D">
      <w:r>
        <w:continuationSeparator/>
      </w:r>
    </w:p>
  </w:footnote>
  <w:footnote w:id="1">
    <w:p w:rsidR="002A050D" w:rsidRPr="003357C9" w:rsidRDefault="002A050D" w:rsidP="002A050D">
      <w:pPr>
        <w:pStyle w:val="a5"/>
        <w:rPr>
          <w:b/>
          <w:color w:val="000000"/>
          <w:sz w:val="16"/>
          <w:szCs w:val="16"/>
        </w:rPr>
      </w:pPr>
      <w:r>
        <w:rPr>
          <w:rStyle w:val="a7"/>
          <w:sz w:val="16"/>
        </w:rPr>
        <w:t>1</w:t>
      </w:r>
      <w:r>
        <w:rPr>
          <w:sz w:val="16"/>
        </w:rPr>
        <w:t xml:space="preserve"> </w:t>
      </w:r>
      <w:r w:rsidRPr="003357C9">
        <w:rPr>
          <w:color w:val="000000"/>
          <w:sz w:val="16"/>
        </w:rPr>
        <w:t xml:space="preserve">Документы, выданные на территории иного государства, должны быть легализованы (либо должен быть проставлен </w:t>
      </w:r>
      <w:proofErr w:type="spellStart"/>
      <w:r w:rsidRPr="003357C9">
        <w:rPr>
          <w:color w:val="000000"/>
          <w:sz w:val="16"/>
        </w:rPr>
        <w:t>апостиль</w:t>
      </w:r>
      <w:proofErr w:type="spellEnd"/>
      <w:r w:rsidRPr="003357C9">
        <w:rPr>
          <w:color w:val="000000"/>
          <w:sz w:val="16"/>
        </w:rPr>
        <w:t>) в установленном законодательством порядке и представлены вместе с нотариально заверенным переводом на русский язык, при составлении указанных документов на иностранном языке</w:t>
      </w:r>
      <w:r w:rsidRPr="003357C9">
        <w:rPr>
          <w:color w:val="000000"/>
          <w:sz w:val="16"/>
          <w:szCs w:val="16"/>
        </w:rPr>
        <w:t xml:space="preserve">. </w:t>
      </w:r>
      <w:r w:rsidRPr="003357C9">
        <w:rPr>
          <w:b/>
          <w:color w:val="000000"/>
          <w:sz w:val="16"/>
          <w:szCs w:val="16"/>
        </w:rPr>
        <w:t xml:space="preserve">   </w:t>
      </w:r>
    </w:p>
    <w:p w:rsidR="002A050D" w:rsidRPr="003357C9" w:rsidRDefault="002A050D" w:rsidP="002A050D">
      <w:pPr>
        <w:pStyle w:val="a5"/>
        <w:rPr>
          <w:color w:val="000000"/>
          <w:sz w:val="16"/>
        </w:rPr>
      </w:pPr>
      <w:r w:rsidRPr="003357C9">
        <w:rPr>
          <w:b/>
          <w:color w:val="000000"/>
          <w:sz w:val="16"/>
        </w:rPr>
        <w:t xml:space="preserve">   </w:t>
      </w:r>
      <w:r w:rsidRPr="003357C9">
        <w:rPr>
          <w:color w:val="000000"/>
          <w:sz w:val="16"/>
        </w:rPr>
        <w:t xml:space="preserve"> Требование легализации или проставление </w:t>
      </w:r>
      <w:proofErr w:type="spellStart"/>
      <w:r w:rsidRPr="003357C9">
        <w:rPr>
          <w:color w:val="000000"/>
          <w:sz w:val="16"/>
        </w:rPr>
        <w:t>апостиля</w:t>
      </w:r>
      <w:proofErr w:type="spellEnd"/>
      <w:r w:rsidRPr="003357C9">
        <w:rPr>
          <w:color w:val="000000"/>
          <w:sz w:val="16"/>
        </w:rPr>
        <w:t xml:space="preserve"> не требуется, если  документы были оформлены на территории:</w:t>
      </w:r>
    </w:p>
    <w:p w:rsidR="002A050D" w:rsidRPr="003357C9" w:rsidRDefault="002A050D" w:rsidP="002A050D">
      <w:pPr>
        <w:pStyle w:val="a3"/>
        <w:numPr>
          <w:ilvl w:val="0"/>
          <w:numId w:val="2"/>
        </w:numPr>
        <w:rPr>
          <w:color w:val="000000"/>
          <w:sz w:val="16"/>
        </w:rPr>
      </w:pPr>
      <w:r w:rsidRPr="003357C9">
        <w:rPr>
          <w:color w:val="000000"/>
          <w:sz w:val="16"/>
        </w:rPr>
        <w:t>государств-участников Конвенции о правовой помощи и правовых отношениях по гражданским, семейным и уголовным делам, заключенной в Минске 22.01.1993г.;</w:t>
      </w:r>
    </w:p>
    <w:p w:rsidR="002A050D" w:rsidRPr="003357C9" w:rsidRDefault="002A050D" w:rsidP="002A050D">
      <w:pPr>
        <w:pStyle w:val="a3"/>
        <w:ind w:firstLine="0"/>
        <w:rPr>
          <w:color w:val="000000"/>
          <w:sz w:val="16"/>
        </w:rPr>
      </w:pPr>
      <w:r w:rsidRPr="003357C9">
        <w:rPr>
          <w:color w:val="000000"/>
          <w:sz w:val="16"/>
        </w:rPr>
        <w:t xml:space="preserve">2)     государств, с которыми Российская Федерация  заключила  договоры  о правовой помощи и правовых отношениях  по гражданским, семейным и уголовным делам, а также иные соглашения, в соответствии с которыми  любой документ, полученный в соответствии с указанным соглашением, или сертификат о постоянном местопребывании, выданный компетентным органом государства или его уполномоченным Представителем,  не требуют легализации или </w:t>
      </w:r>
      <w:proofErr w:type="spellStart"/>
      <w:r w:rsidRPr="003357C9">
        <w:rPr>
          <w:color w:val="000000"/>
          <w:sz w:val="16"/>
        </w:rPr>
        <w:t>апостиля</w:t>
      </w:r>
      <w:proofErr w:type="spellEnd"/>
      <w:r w:rsidRPr="003357C9">
        <w:rPr>
          <w:color w:val="000000"/>
          <w:sz w:val="16"/>
        </w:rPr>
        <w:t xml:space="preserve"> для целей применения в Российской Федерации, включая использование в судах или административных органах.</w:t>
      </w:r>
    </w:p>
    <w:p w:rsidR="002A050D" w:rsidRPr="003357C9" w:rsidRDefault="002A050D" w:rsidP="002A050D">
      <w:pPr>
        <w:pStyle w:val="a5"/>
        <w:rPr>
          <w:color w:val="000000"/>
          <w:sz w:val="16"/>
        </w:rPr>
      </w:pPr>
      <w:r w:rsidRPr="003357C9">
        <w:rPr>
          <w:color w:val="000000"/>
          <w:sz w:val="16"/>
        </w:rPr>
        <w:t xml:space="preserve">В случаях, указанных в пунктах «1» и «2», проставляются копии на национальном языке, заверенные нотариально с переводом на русский язык, заверенным в установленном порядке. </w:t>
      </w:r>
    </w:p>
    <w:p w:rsidR="002A050D" w:rsidRPr="003357C9" w:rsidRDefault="002A050D" w:rsidP="002A050D">
      <w:pPr>
        <w:pStyle w:val="a5"/>
        <w:rPr>
          <w:color w:val="000000"/>
          <w:sz w:val="16"/>
        </w:rPr>
      </w:pPr>
      <w:r w:rsidRPr="003357C9">
        <w:rPr>
          <w:color w:val="000000"/>
          <w:sz w:val="16"/>
        </w:rPr>
        <w:t xml:space="preserve">Иные документы, представляются в копиях, заверенных нотариусом, либо Клиентом, либо должностным лицом Банка. При </w:t>
      </w:r>
      <w:proofErr w:type="gramStart"/>
      <w:r w:rsidRPr="003357C9">
        <w:rPr>
          <w:color w:val="000000"/>
          <w:sz w:val="16"/>
        </w:rPr>
        <w:t>заверении копий</w:t>
      </w:r>
      <w:proofErr w:type="gramEnd"/>
      <w:r w:rsidRPr="003357C9">
        <w:rPr>
          <w:color w:val="000000"/>
          <w:sz w:val="16"/>
        </w:rPr>
        <w:t xml:space="preserve"> документов Клиентом или должностным лицом Банка, Клиент предоставляет в Банк оригиналы указанных документов.</w:t>
      </w:r>
    </w:p>
  </w:footnote>
  <w:footnote w:id="2">
    <w:p w:rsidR="002A050D" w:rsidRPr="003357C9" w:rsidRDefault="002A050D" w:rsidP="002A050D">
      <w:pPr>
        <w:pStyle w:val="a5"/>
        <w:rPr>
          <w:color w:val="000000"/>
          <w:sz w:val="16"/>
        </w:rPr>
      </w:pPr>
      <w:r w:rsidRPr="003357C9">
        <w:rPr>
          <w:rStyle w:val="a7"/>
          <w:color w:val="000000"/>
          <w:sz w:val="16"/>
        </w:rPr>
        <w:t>2</w:t>
      </w:r>
      <w:r w:rsidRPr="003357C9">
        <w:rPr>
          <w:color w:val="000000"/>
          <w:sz w:val="16"/>
        </w:rPr>
        <w:t xml:space="preserve"> Ко всем документам, составленным на иностранном языке, должен быть прикреплен (прошнурован с переводимым документом)   заверенный нотариусом перевод на русский язык (включая перевод печатей, штампов, </w:t>
      </w:r>
      <w:proofErr w:type="spellStart"/>
      <w:r w:rsidRPr="003357C9">
        <w:rPr>
          <w:color w:val="000000"/>
          <w:sz w:val="16"/>
        </w:rPr>
        <w:t>апостилей</w:t>
      </w:r>
      <w:proofErr w:type="spellEnd"/>
      <w:r w:rsidRPr="003357C9">
        <w:rPr>
          <w:color w:val="000000"/>
          <w:sz w:val="16"/>
        </w:rPr>
        <w:t xml:space="preserve"> и т.д.).  </w:t>
      </w:r>
    </w:p>
    <w:p w:rsidR="002A050D" w:rsidRPr="003357C9" w:rsidRDefault="002A050D" w:rsidP="002A050D">
      <w:pPr>
        <w:pStyle w:val="a9"/>
        <w:rPr>
          <w:color w:val="000000"/>
          <w:sz w:val="16"/>
          <w:szCs w:val="16"/>
        </w:rPr>
      </w:pPr>
      <w:r w:rsidRPr="003357C9">
        <w:rPr>
          <w:color w:val="000000"/>
          <w:sz w:val="16"/>
          <w:szCs w:val="16"/>
        </w:rPr>
        <w:t>Устав (меморандум) юридического лица</w:t>
      </w:r>
    </w:p>
    <w:p w:rsidR="002A050D" w:rsidRPr="003357C9" w:rsidRDefault="002A050D" w:rsidP="002A050D">
      <w:pPr>
        <w:pStyle w:val="a9"/>
        <w:rPr>
          <w:color w:val="000000"/>
          <w:sz w:val="16"/>
          <w:szCs w:val="16"/>
        </w:rPr>
      </w:pPr>
      <w:r w:rsidRPr="003357C9">
        <w:rPr>
          <w:color w:val="000000"/>
          <w:sz w:val="16"/>
          <w:szCs w:val="16"/>
        </w:rPr>
        <w:t>Учредительный договор (при наличии)</w:t>
      </w:r>
    </w:p>
    <w:p w:rsidR="002A050D" w:rsidRPr="003357C9" w:rsidRDefault="002A050D" w:rsidP="002A050D">
      <w:pPr>
        <w:pStyle w:val="a9"/>
        <w:rPr>
          <w:color w:val="000000"/>
          <w:sz w:val="16"/>
          <w:szCs w:val="16"/>
        </w:rPr>
      </w:pPr>
      <w:r w:rsidRPr="003357C9">
        <w:rPr>
          <w:color w:val="000000"/>
          <w:sz w:val="16"/>
          <w:szCs w:val="16"/>
        </w:rPr>
        <w:t>Свидетельство о регистрации юридического лица (сертификат об инкорпорации)</w:t>
      </w:r>
    </w:p>
    <w:p w:rsidR="002A050D" w:rsidRPr="003357C9" w:rsidRDefault="002A050D" w:rsidP="002A050D">
      <w:pPr>
        <w:pStyle w:val="a9"/>
        <w:rPr>
          <w:color w:val="000000"/>
          <w:sz w:val="16"/>
          <w:szCs w:val="16"/>
        </w:rPr>
      </w:pPr>
      <w:r w:rsidRPr="003357C9">
        <w:rPr>
          <w:color w:val="000000"/>
          <w:sz w:val="16"/>
          <w:szCs w:val="16"/>
        </w:rPr>
        <w:t>Выписка из торгового реестра страны регистрации юридического лица или иной эквивалентный документ либо копия такого документа, подтверждающий  юридический статус юридического  лица, дату регистрации последней редакции учредительных документов юридического  лица  и всех внесенных в них изменений либо отсутствия таковых, датированная  не ранее 12 месяцев  до подачи заявления на открытие счета.</w:t>
      </w:r>
    </w:p>
    <w:p w:rsidR="002A050D" w:rsidRPr="003357C9" w:rsidRDefault="002A050D" w:rsidP="002A050D">
      <w:pPr>
        <w:pStyle w:val="a9"/>
        <w:rPr>
          <w:color w:val="000000"/>
          <w:sz w:val="16"/>
          <w:szCs w:val="16"/>
        </w:rPr>
      </w:pPr>
      <w:r w:rsidRPr="003357C9">
        <w:rPr>
          <w:color w:val="000000"/>
          <w:sz w:val="16"/>
          <w:szCs w:val="16"/>
        </w:rPr>
        <w:t>Документ, подтверждающий государственную регистрацию юридического лица (выписка из торгового реестра страны регистрации юридического лица, или иной документ, подтверждающий правовой статус юридического лица  по законодательству страны, где создано юридическое лицо</w:t>
      </w:r>
      <w:r>
        <w:rPr>
          <w:color w:val="000000"/>
          <w:sz w:val="16"/>
          <w:szCs w:val="16"/>
        </w:rPr>
        <w:t>)</w:t>
      </w:r>
      <w:r w:rsidRPr="003357C9">
        <w:rPr>
          <w:color w:val="000000"/>
          <w:sz w:val="16"/>
          <w:szCs w:val="16"/>
        </w:rPr>
        <w:t xml:space="preserve"> должен быть датирован не ранее трех месяцев до даты предоставления документов в Банк.</w:t>
      </w:r>
    </w:p>
  </w:footnote>
  <w:footnote w:id="3">
    <w:p w:rsidR="002A050D" w:rsidRDefault="002A050D" w:rsidP="002A050D"/>
    <w:p w:rsidR="002A050D" w:rsidRDefault="002A050D" w:rsidP="002A050D">
      <w:pPr>
        <w:pStyle w:val="a5"/>
        <w:rPr>
          <w:sz w:val="2"/>
        </w:rPr>
      </w:pPr>
    </w:p>
  </w:footnote>
  <w:footnote w:id="4">
    <w:p w:rsidR="002A050D" w:rsidRPr="00C97EB9" w:rsidRDefault="002A050D" w:rsidP="002A050D">
      <w:pPr>
        <w:pStyle w:val="a5"/>
        <w:rPr>
          <w:sz w:val="16"/>
          <w:szCs w:val="16"/>
        </w:rPr>
      </w:pPr>
      <w:r>
        <w:rPr>
          <w:rStyle w:val="a7"/>
          <w:sz w:val="16"/>
        </w:rPr>
        <w:t>3</w:t>
      </w:r>
      <w:r>
        <w:rPr>
          <w:sz w:val="16"/>
        </w:rPr>
        <w:t xml:space="preserve"> Доверенность должна быть подписана лицом, полномочия которого на подписание таких доверенностей прямо следуют из представленных документов </w:t>
      </w:r>
      <w:r w:rsidRPr="00C97EB9">
        <w:rPr>
          <w:color w:val="000000"/>
          <w:sz w:val="16"/>
          <w:szCs w:val="16"/>
        </w:rPr>
        <w:t xml:space="preserve">юридического лица, </w:t>
      </w:r>
      <w:r w:rsidRPr="00C97EB9">
        <w:rPr>
          <w:sz w:val="16"/>
          <w:szCs w:val="16"/>
        </w:rPr>
        <w:t>созданного в соответствии с законодательством иностранного государства и имеющее местонахождение за пределами территории Российской Федерации.</w:t>
      </w:r>
    </w:p>
  </w:footnote>
  <w:footnote w:id="5">
    <w:p w:rsidR="002A050D" w:rsidRDefault="002A050D" w:rsidP="002A050D">
      <w:pPr>
        <w:pStyle w:val="a5"/>
        <w:rPr>
          <w:sz w:val="16"/>
        </w:rPr>
      </w:pPr>
      <w:r w:rsidRPr="00C97EB9">
        <w:rPr>
          <w:rStyle w:val="a7"/>
          <w:sz w:val="16"/>
          <w:szCs w:val="16"/>
        </w:rPr>
        <w:t>4</w:t>
      </w:r>
      <w:r w:rsidRPr="00C97EB9">
        <w:rPr>
          <w:sz w:val="16"/>
          <w:szCs w:val="16"/>
        </w:rPr>
        <w:t xml:space="preserve"> Подписываются типовые формы</w:t>
      </w:r>
      <w:r>
        <w:rPr>
          <w:sz w:val="16"/>
        </w:rPr>
        <w:t>, утвержденные Банком. В случае желания клиента подписать нетиповую форму договора, договор согласовывается и оформляется в порядке, установленном в Банке.</w:t>
      </w:r>
    </w:p>
  </w:footnote>
  <w:footnote w:id="6">
    <w:p w:rsidR="002A050D" w:rsidRDefault="002A050D" w:rsidP="002A050D">
      <w:pPr>
        <w:pStyle w:val="a5"/>
        <w:rPr>
          <w:sz w:val="16"/>
        </w:rPr>
      </w:pPr>
      <w:r>
        <w:rPr>
          <w:rStyle w:val="a7"/>
          <w:sz w:val="16"/>
        </w:rPr>
        <w:t>5</w:t>
      </w:r>
      <w:r>
        <w:rPr>
          <w:sz w:val="16"/>
        </w:rPr>
        <w:t xml:space="preserve"> Оформляется в соответствии с требованиями Инструкции  Банка России  от 30.05.14 № 153-И  «Об открытии и закрытии банковских счетов, счетов по вкладам (депозитам), депозитных счетов».</w:t>
      </w:r>
    </w:p>
    <w:p w:rsidR="002A050D" w:rsidRDefault="002A050D" w:rsidP="002A050D">
      <w:pPr>
        <w:pStyle w:val="a5"/>
        <w:rPr>
          <w:sz w:val="16"/>
        </w:rPr>
      </w:pPr>
      <w:r>
        <w:rPr>
          <w:sz w:val="16"/>
        </w:rPr>
        <w:t xml:space="preserve"> В случае если единоличный исполнительный </w:t>
      </w:r>
      <w:r w:rsidRPr="00C97EB9">
        <w:rPr>
          <w:sz w:val="16"/>
          <w:szCs w:val="16"/>
        </w:rPr>
        <w:t xml:space="preserve">орган </w:t>
      </w:r>
      <w:proofErr w:type="gramStart"/>
      <w:r w:rsidRPr="00C97EB9">
        <w:rPr>
          <w:color w:val="000000"/>
          <w:sz w:val="16"/>
          <w:szCs w:val="16"/>
        </w:rPr>
        <w:t xml:space="preserve">юридического лица, </w:t>
      </w:r>
      <w:r w:rsidRPr="00C97EB9">
        <w:rPr>
          <w:sz w:val="16"/>
          <w:szCs w:val="16"/>
        </w:rPr>
        <w:t>созданного в соответствии с законодательством иностранного государства и имеющее местонахождение за пределами территории Российской Федерации находится</w:t>
      </w:r>
      <w:proofErr w:type="gramEnd"/>
      <w:r w:rsidRPr="00C97EB9">
        <w:rPr>
          <w:sz w:val="16"/>
          <w:szCs w:val="16"/>
        </w:rPr>
        <w:t xml:space="preserve"> вне территории РФ, его подпись может</w:t>
      </w:r>
      <w:r>
        <w:rPr>
          <w:sz w:val="16"/>
        </w:rPr>
        <w:t xml:space="preserve">  в карточку с образцами подписей и оттиска печати не включаться. В этом случае в карточку включается доверенное лицо, действующее на основании доверенности. </w:t>
      </w:r>
      <w:proofErr w:type="gramStart"/>
      <w:r>
        <w:rPr>
          <w:sz w:val="16"/>
        </w:rPr>
        <w:t xml:space="preserve">В случае если законодательством иностранного государства не установлена обязанность наличия печати или, </w:t>
      </w:r>
      <w:r w:rsidRPr="00C97EB9">
        <w:rPr>
          <w:sz w:val="16"/>
          <w:szCs w:val="16"/>
        </w:rPr>
        <w:t xml:space="preserve">если печать </w:t>
      </w:r>
      <w:r w:rsidRPr="00C97EB9">
        <w:rPr>
          <w:color w:val="000000"/>
          <w:sz w:val="16"/>
          <w:szCs w:val="16"/>
        </w:rPr>
        <w:t xml:space="preserve">юридического лица, </w:t>
      </w:r>
      <w:r w:rsidRPr="00C97EB9">
        <w:rPr>
          <w:sz w:val="16"/>
          <w:szCs w:val="16"/>
        </w:rPr>
        <w:t>созданного в соответствии с законодательством иностранного государства и имеющее местонахождение за пределами территории Российской Федерации не будет использоваться на территории РФ,</w:t>
      </w:r>
      <w:r>
        <w:rPr>
          <w:sz w:val="16"/>
        </w:rPr>
        <w:t xml:space="preserve"> в карточке с образцами подписей и оттиска печати  вместо оттиска печати  в соответствующем поле </w:t>
      </w:r>
      <w:r w:rsidRPr="005B6DC5">
        <w:rPr>
          <w:sz w:val="16"/>
        </w:rPr>
        <w:t>может быть проставлена</w:t>
      </w:r>
      <w:r>
        <w:rPr>
          <w:sz w:val="16"/>
        </w:rPr>
        <w:t xml:space="preserve"> отметка - Печать отсутствует.</w:t>
      </w:r>
      <w:proofErr w:type="gramEnd"/>
    </w:p>
    <w:p w:rsidR="002A050D" w:rsidRDefault="002A050D" w:rsidP="002A050D">
      <w:pPr>
        <w:autoSpaceDE w:val="0"/>
        <w:autoSpaceDN w:val="0"/>
        <w:adjustRightInd w:val="0"/>
        <w:ind w:firstLine="540"/>
        <w:rPr>
          <w:sz w:val="16"/>
        </w:rPr>
      </w:pPr>
    </w:p>
    <w:p w:rsidR="002A050D" w:rsidRDefault="002A050D" w:rsidP="002A050D">
      <w:pPr>
        <w:pStyle w:val="a5"/>
      </w:pPr>
    </w:p>
  </w:footnote>
  <w:footnote w:id="7">
    <w:p w:rsidR="002A050D" w:rsidRPr="00C97EB9" w:rsidRDefault="002A050D" w:rsidP="002A050D">
      <w:pPr>
        <w:pStyle w:val="a5"/>
        <w:rPr>
          <w:sz w:val="16"/>
          <w:szCs w:val="16"/>
        </w:rPr>
      </w:pPr>
    </w:p>
  </w:footnote>
  <w:footnote w:id="8">
    <w:p w:rsidR="002A050D" w:rsidRDefault="002A050D" w:rsidP="002A050D"/>
  </w:footnote>
  <w:footnote w:id="9">
    <w:p w:rsidR="002A050D" w:rsidRPr="00BD2EEA" w:rsidRDefault="002A050D" w:rsidP="002A050D">
      <w:pPr>
        <w:pStyle w:val="a5"/>
        <w:rPr>
          <w:color w:val="000000"/>
          <w:sz w:val="16"/>
        </w:rPr>
      </w:pPr>
      <w:r w:rsidRPr="00BD2EEA">
        <w:rPr>
          <w:rStyle w:val="a7"/>
          <w:color w:val="000000"/>
          <w:sz w:val="16"/>
        </w:rPr>
        <w:t>1</w:t>
      </w:r>
      <w:r w:rsidRPr="00BD2EEA">
        <w:rPr>
          <w:color w:val="000000"/>
          <w:sz w:val="16"/>
        </w:rPr>
        <w:t xml:space="preserve"> Документы</w:t>
      </w:r>
      <w:proofErr w:type="gramStart"/>
      <w:r w:rsidRPr="00BD2EEA">
        <w:rPr>
          <w:color w:val="000000"/>
          <w:sz w:val="16"/>
        </w:rPr>
        <w:t>.</w:t>
      </w:r>
      <w:proofErr w:type="gramEnd"/>
      <w:r w:rsidRPr="00BD2EEA">
        <w:rPr>
          <w:color w:val="000000"/>
          <w:sz w:val="16"/>
        </w:rPr>
        <w:t xml:space="preserve"> </w:t>
      </w:r>
      <w:proofErr w:type="gramStart"/>
      <w:r w:rsidRPr="00BD2EEA">
        <w:rPr>
          <w:color w:val="000000"/>
          <w:sz w:val="16"/>
        </w:rPr>
        <w:t>в</w:t>
      </w:r>
      <w:proofErr w:type="gramEnd"/>
      <w:r w:rsidRPr="00BD2EEA">
        <w:rPr>
          <w:color w:val="000000"/>
          <w:sz w:val="16"/>
        </w:rPr>
        <w:t xml:space="preserve">ыданные на территории иного государства, должны быть легализованы (либо должен быть проставлен </w:t>
      </w:r>
      <w:proofErr w:type="spellStart"/>
      <w:r w:rsidRPr="00BD2EEA">
        <w:rPr>
          <w:color w:val="000000"/>
          <w:sz w:val="16"/>
        </w:rPr>
        <w:t>апостиль</w:t>
      </w:r>
      <w:proofErr w:type="spellEnd"/>
      <w:r w:rsidRPr="00BD2EEA">
        <w:rPr>
          <w:color w:val="000000"/>
          <w:sz w:val="16"/>
        </w:rPr>
        <w:t>) в установленном законодательством порядке и представлены вместе с нотариально заверенным переводом на русский язык, при составлении указанных документов на иностранном языке.</w:t>
      </w:r>
    </w:p>
    <w:p w:rsidR="002A050D" w:rsidRPr="00BD2EEA" w:rsidRDefault="002A050D" w:rsidP="002A050D">
      <w:pPr>
        <w:pStyle w:val="a5"/>
        <w:rPr>
          <w:color w:val="000000"/>
          <w:sz w:val="16"/>
        </w:rPr>
      </w:pPr>
      <w:r w:rsidRPr="00BD2EEA">
        <w:rPr>
          <w:color w:val="000000"/>
          <w:sz w:val="16"/>
        </w:rPr>
        <w:t xml:space="preserve">Требование легализации или проставление </w:t>
      </w:r>
      <w:proofErr w:type="spellStart"/>
      <w:r w:rsidRPr="00BD2EEA">
        <w:rPr>
          <w:color w:val="000000"/>
          <w:sz w:val="16"/>
        </w:rPr>
        <w:t>апостиля</w:t>
      </w:r>
      <w:proofErr w:type="spellEnd"/>
      <w:r w:rsidRPr="00BD2EEA">
        <w:rPr>
          <w:color w:val="000000"/>
          <w:sz w:val="16"/>
        </w:rPr>
        <w:t xml:space="preserve"> не требуется, если документы были оформлены на территории:</w:t>
      </w:r>
    </w:p>
    <w:p w:rsidR="002A050D" w:rsidRPr="00BD2EEA" w:rsidRDefault="002A050D" w:rsidP="002A050D">
      <w:pPr>
        <w:pStyle w:val="a5"/>
        <w:rPr>
          <w:color w:val="000000"/>
          <w:sz w:val="16"/>
        </w:rPr>
      </w:pPr>
      <w:r w:rsidRPr="00BD2EEA">
        <w:rPr>
          <w:color w:val="000000"/>
          <w:sz w:val="16"/>
        </w:rPr>
        <w:t>А) государств – участников Конвенции о правовой помощи и правовых отношениях по гражданским, семейным и уголовным делам, заключенной в Минске 22.01.1993г.;</w:t>
      </w:r>
    </w:p>
    <w:p w:rsidR="002A050D" w:rsidRPr="00BD2EEA" w:rsidRDefault="002A050D" w:rsidP="002A050D">
      <w:pPr>
        <w:pStyle w:val="a5"/>
        <w:rPr>
          <w:color w:val="000000"/>
          <w:sz w:val="16"/>
        </w:rPr>
      </w:pPr>
      <w:proofErr w:type="gramStart"/>
      <w:r w:rsidRPr="00BD2EEA">
        <w:rPr>
          <w:color w:val="000000"/>
          <w:sz w:val="16"/>
        </w:rPr>
        <w:t xml:space="preserve">Б) государств, с которыми Российская Федерация заключила договоры о правовой помощи  и правовых отношениях по гражданским, семейным и уголовным делам, а также иные соглашения, в соответствии с которыми любой документ, полученный в соответствии с указанным соглашением, или сертификат о постоянном местопребывании, выданный компетентным органом государства или его уполномоченным Представителем, не требуют легализации или </w:t>
      </w:r>
      <w:proofErr w:type="spellStart"/>
      <w:r w:rsidRPr="00BD2EEA">
        <w:rPr>
          <w:color w:val="000000"/>
          <w:sz w:val="16"/>
        </w:rPr>
        <w:t>апостиля</w:t>
      </w:r>
      <w:proofErr w:type="spellEnd"/>
      <w:r w:rsidRPr="00BD2EEA">
        <w:rPr>
          <w:color w:val="000000"/>
          <w:sz w:val="16"/>
        </w:rPr>
        <w:t xml:space="preserve"> для целей применения в Российской Федерации</w:t>
      </w:r>
      <w:proofErr w:type="gramEnd"/>
      <w:r w:rsidRPr="00BD2EEA">
        <w:rPr>
          <w:color w:val="000000"/>
          <w:sz w:val="16"/>
        </w:rPr>
        <w:t>, включая использование в судах или административных органах.</w:t>
      </w:r>
    </w:p>
    <w:p w:rsidR="002A050D" w:rsidRPr="00BD2EEA" w:rsidRDefault="002A050D" w:rsidP="002A050D">
      <w:pPr>
        <w:pStyle w:val="a5"/>
        <w:rPr>
          <w:color w:val="000000"/>
          <w:sz w:val="16"/>
        </w:rPr>
      </w:pPr>
      <w:r w:rsidRPr="00BD2EEA">
        <w:rPr>
          <w:color w:val="000000"/>
          <w:sz w:val="16"/>
        </w:rPr>
        <w:t>В случаях, указанных в пунктах «а» и «б»,  предоставляются копии на национальном языке, заверенные нотариально с переводом на русский язык, заверенным в установленном порядке.</w:t>
      </w:r>
    </w:p>
    <w:p w:rsidR="002A050D" w:rsidRPr="00BD2EEA" w:rsidRDefault="002A050D" w:rsidP="002A050D">
      <w:pPr>
        <w:pStyle w:val="a5"/>
        <w:rPr>
          <w:color w:val="000000"/>
          <w:sz w:val="16"/>
        </w:rPr>
      </w:pPr>
      <w:r w:rsidRPr="00BD2EEA">
        <w:rPr>
          <w:color w:val="000000"/>
          <w:sz w:val="16"/>
        </w:rPr>
        <w:t xml:space="preserve">Иные документы, предоставляются в копиях, заверенных нотариусом, либо Клиентом, либо должностным лицом Банка. При </w:t>
      </w:r>
      <w:proofErr w:type="gramStart"/>
      <w:r w:rsidRPr="00BD2EEA">
        <w:rPr>
          <w:color w:val="000000"/>
          <w:sz w:val="16"/>
        </w:rPr>
        <w:t>заверении копий</w:t>
      </w:r>
      <w:proofErr w:type="gramEnd"/>
      <w:r w:rsidRPr="00BD2EEA">
        <w:rPr>
          <w:color w:val="000000"/>
          <w:sz w:val="16"/>
        </w:rPr>
        <w:t xml:space="preserve"> документов Клиентом или должностным лицом Банка, Клиент предоставляет в Банк оригиналы указанных документов.</w:t>
      </w:r>
    </w:p>
  </w:footnote>
  <w:footnote w:id="10">
    <w:p w:rsidR="002A050D" w:rsidRPr="00BD2EEA" w:rsidRDefault="002A050D" w:rsidP="002A050D">
      <w:pPr>
        <w:pStyle w:val="a9"/>
        <w:rPr>
          <w:color w:val="000000"/>
          <w:sz w:val="16"/>
        </w:rPr>
      </w:pPr>
      <w:r w:rsidRPr="00BD2EEA">
        <w:rPr>
          <w:rStyle w:val="a7"/>
          <w:color w:val="000000"/>
          <w:sz w:val="16"/>
        </w:rPr>
        <w:t>2</w:t>
      </w:r>
      <w:r w:rsidRPr="00BD2EEA">
        <w:rPr>
          <w:color w:val="000000"/>
          <w:sz w:val="16"/>
        </w:rPr>
        <w:t xml:space="preserve"> - Ко всем документам, составленным на иностранном языке, должен быть прикреплен (прошнурован с переводимым документом)   заверенный нотариусом перевод на русский язык (включая перевод печатей, штампов, </w:t>
      </w:r>
      <w:proofErr w:type="spellStart"/>
      <w:r w:rsidRPr="00BD2EEA">
        <w:rPr>
          <w:color w:val="000000"/>
          <w:sz w:val="16"/>
        </w:rPr>
        <w:t>апостилей</w:t>
      </w:r>
      <w:proofErr w:type="spellEnd"/>
      <w:r w:rsidRPr="00BD2EEA">
        <w:rPr>
          <w:color w:val="000000"/>
          <w:sz w:val="16"/>
        </w:rPr>
        <w:t xml:space="preserve"> и т.д.). </w:t>
      </w:r>
    </w:p>
    <w:p w:rsidR="002A050D" w:rsidRPr="00BD2EEA" w:rsidRDefault="002A050D" w:rsidP="002A050D">
      <w:pPr>
        <w:pStyle w:val="a5"/>
        <w:rPr>
          <w:strike/>
          <w:color w:val="000000"/>
          <w:sz w:val="16"/>
        </w:rPr>
      </w:pPr>
      <w:proofErr w:type="gramStart"/>
      <w:r w:rsidRPr="00BD2EEA">
        <w:rPr>
          <w:color w:val="000000"/>
          <w:sz w:val="16"/>
        </w:rPr>
        <w:t>-  Для иностранной структуры без образования юридического лица, в частности, предоставляются наименование, фирменное наименование на русском языке (полное и (или) сокращенное) и на иностранных языках (полное и (или) сокращенное (при наличии).</w:t>
      </w:r>
      <w:proofErr w:type="gramEnd"/>
      <w:r w:rsidRPr="00BD2EEA">
        <w:rPr>
          <w:color w:val="000000"/>
          <w:sz w:val="16"/>
        </w:rPr>
        <w:t xml:space="preserve"> Такие документы как:</w:t>
      </w:r>
    </w:p>
    <w:p w:rsidR="002A050D" w:rsidRPr="00BD2EEA" w:rsidRDefault="002A050D" w:rsidP="002A050D">
      <w:pPr>
        <w:pStyle w:val="a9"/>
        <w:rPr>
          <w:color w:val="000000"/>
          <w:sz w:val="16"/>
          <w:szCs w:val="16"/>
        </w:rPr>
      </w:pPr>
      <w:r w:rsidRPr="00BD2EEA">
        <w:rPr>
          <w:color w:val="000000"/>
          <w:sz w:val="16"/>
          <w:szCs w:val="16"/>
        </w:rPr>
        <w:t>Устав (меморандум) иностранной структуры без образования юридического лица</w:t>
      </w:r>
    </w:p>
    <w:p w:rsidR="002A050D" w:rsidRPr="00BD2EEA" w:rsidRDefault="002A050D" w:rsidP="002A050D">
      <w:pPr>
        <w:pStyle w:val="a9"/>
        <w:rPr>
          <w:color w:val="000000"/>
          <w:sz w:val="16"/>
          <w:szCs w:val="16"/>
        </w:rPr>
      </w:pPr>
      <w:r w:rsidRPr="00BD2EEA">
        <w:rPr>
          <w:color w:val="000000"/>
          <w:sz w:val="16"/>
          <w:szCs w:val="16"/>
        </w:rPr>
        <w:t>Учредительный договор (при наличии)</w:t>
      </w:r>
    </w:p>
    <w:p w:rsidR="002A050D" w:rsidRPr="00BD2EEA" w:rsidRDefault="002A050D" w:rsidP="002A050D">
      <w:pPr>
        <w:pStyle w:val="a9"/>
        <w:rPr>
          <w:color w:val="000000"/>
          <w:sz w:val="16"/>
        </w:rPr>
      </w:pPr>
    </w:p>
  </w:footnote>
  <w:footnote w:id="11">
    <w:p w:rsidR="002A050D" w:rsidRPr="00BD2EEA" w:rsidRDefault="002A050D" w:rsidP="002A050D">
      <w:pPr>
        <w:pStyle w:val="a5"/>
        <w:rPr>
          <w:color w:val="000000"/>
          <w:sz w:val="2"/>
        </w:rPr>
      </w:pPr>
    </w:p>
  </w:footnote>
  <w:footnote w:id="12">
    <w:p w:rsidR="002A050D" w:rsidRPr="00BD2EEA" w:rsidRDefault="002A050D" w:rsidP="002A050D">
      <w:pPr>
        <w:pStyle w:val="a5"/>
        <w:rPr>
          <w:color w:val="000000"/>
          <w:sz w:val="16"/>
          <w:szCs w:val="16"/>
        </w:rPr>
      </w:pPr>
      <w:r w:rsidRPr="00BD2EEA">
        <w:rPr>
          <w:rStyle w:val="a7"/>
          <w:color w:val="000000"/>
          <w:sz w:val="16"/>
        </w:rPr>
        <w:t>3</w:t>
      </w:r>
      <w:r w:rsidRPr="00BD2EEA">
        <w:rPr>
          <w:color w:val="000000"/>
          <w:sz w:val="16"/>
        </w:rPr>
        <w:t xml:space="preserve"> Доверенность должна быть подписана лицом, полномочия которого на подписание таких </w:t>
      </w:r>
      <w:r w:rsidRPr="00BD2EEA">
        <w:rPr>
          <w:color w:val="000000"/>
          <w:sz w:val="16"/>
          <w:szCs w:val="16"/>
        </w:rPr>
        <w:t>доверенностей прямо следуют из представленных документов иностранной структуры без образования юридического лица, созданной  в соответствии с законодательством иностранного государства (территории) и имеющее местонахождение за пределами территории Российской Федерации.</w:t>
      </w:r>
    </w:p>
  </w:footnote>
  <w:footnote w:id="13">
    <w:p w:rsidR="002A050D" w:rsidRPr="00BD2EEA" w:rsidRDefault="002A050D" w:rsidP="002A050D">
      <w:pPr>
        <w:pStyle w:val="a5"/>
        <w:rPr>
          <w:color w:val="000000"/>
          <w:sz w:val="16"/>
        </w:rPr>
      </w:pPr>
      <w:r w:rsidRPr="00BD2EEA">
        <w:rPr>
          <w:rStyle w:val="a7"/>
          <w:color w:val="000000"/>
          <w:sz w:val="16"/>
        </w:rPr>
        <w:t>4</w:t>
      </w:r>
      <w:r w:rsidRPr="00BD2EEA">
        <w:rPr>
          <w:color w:val="000000"/>
          <w:sz w:val="16"/>
        </w:rPr>
        <w:t xml:space="preserve"> Подписываются типовые формы, утвержденные Банком. В случае желания Клиента подписать нетиповую форму договора, договор согласовывается и оформляется в порядке, установленном в Банке.</w:t>
      </w:r>
    </w:p>
  </w:footnote>
  <w:footnote w:id="14">
    <w:p w:rsidR="002A050D" w:rsidRPr="00BD2EEA" w:rsidRDefault="002A050D" w:rsidP="002A050D">
      <w:pPr>
        <w:pStyle w:val="a5"/>
        <w:rPr>
          <w:color w:val="000000"/>
          <w:sz w:val="16"/>
        </w:rPr>
      </w:pPr>
      <w:r w:rsidRPr="00BD2EEA">
        <w:rPr>
          <w:rStyle w:val="a7"/>
          <w:color w:val="000000"/>
          <w:sz w:val="16"/>
        </w:rPr>
        <w:t>5</w:t>
      </w:r>
      <w:r w:rsidRPr="00BD2EEA">
        <w:rPr>
          <w:color w:val="000000"/>
          <w:sz w:val="16"/>
        </w:rPr>
        <w:t xml:space="preserve"> Оформляется в соответствии с требованиями Инструкции  Банка России  № 153-И «Об открытии и закрытии банковских счетов, счетов по вкладам (депозитам), депозитных счетов».</w:t>
      </w:r>
    </w:p>
    <w:p w:rsidR="002A050D" w:rsidRPr="00BD2EEA" w:rsidRDefault="002A050D" w:rsidP="002A050D">
      <w:pPr>
        <w:pStyle w:val="a5"/>
        <w:rPr>
          <w:color w:val="000000"/>
          <w:sz w:val="16"/>
        </w:rPr>
      </w:pPr>
      <w:r w:rsidRPr="00BD2EEA">
        <w:rPr>
          <w:color w:val="000000"/>
          <w:sz w:val="16"/>
        </w:rPr>
        <w:t xml:space="preserve"> </w:t>
      </w:r>
      <w:proofErr w:type="gramStart"/>
      <w:r w:rsidRPr="00BD2EEA">
        <w:rPr>
          <w:color w:val="000000"/>
          <w:sz w:val="16"/>
        </w:rPr>
        <w:t>В случае если единоличный исполнительный орган иностранной структуры без образования юридического лица</w:t>
      </w:r>
      <w:r w:rsidRPr="00BD2EEA">
        <w:rPr>
          <w:color w:val="000000"/>
          <w:sz w:val="16"/>
          <w:szCs w:val="16"/>
        </w:rPr>
        <w:t>, созданного в соответствии с законодательством иностранного государства и имеющее местонахождение за пределами территории Российской Федерации – иностранная структура  без образования юридического лица, созданная в соответствии с законодательством иностранного государства и имеющая  местонахождение за пределами территории Российской Федерации находится вне территории РФ, его подпись может</w:t>
      </w:r>
      <w:r w:rsidRPr="00BD2EEA">
        <w:rPr>
          <w:color w:val="000000"/>
          <w:sz w:val="16"/>
        </w:rPr>
        <w:t xml:space="preserve">  в Карточку не включаться.</w:t>
      </w:r>
      <w:proofErr w:type="gramEnd"/>
      <w:r w:rsidRPr="00BD2EEA">
        <w:rPr>
          <w:color w:val="000000"/>
          <w:sz w:val="16"/>
        </w:rPr>
        <w:t xml:space="preserve"> В этом случае в Карточку включается доверенное лицо, действующее на основании доверенности. </w:t>
      </w:r>
      <w:proofErr w:type="gramStart"/>
      <w:r w:rsidRPr="00BD2EEA">
        <w:rPr>
          <w:color w:val="000000"/>
          <w:sz w:val="16"/>
          <w:szCs w:val="16"/>
        </w:rPr>
        <w:t>В случае если законодательством иностранного государства не установлена обязанность наличия печати или, если печать иностранной структуры без образования юридического лица, созданной в соответствии с законодательством иностранного государства и имеющей местонахождение за пределами территории Российской Федерации не будет использоваться на территории РФ,</w:t>
      </w:r>
      <w:r w:rsidRPr="00BD2EEA">
        <w:rPr>
          <w:color w:val="000000"/>
          <w:sz w:val="16"/>
        </w:rPr>
        <w:t xml:space="preserve"> в Карточке  вместо оттиска печати  в соответствующем поле </w:t>
      </w:r>
      <w:r w:rsidRPr="005B6DC5">
        <w:rPr>
          <w:color w:val="000000"/>
          <w:sz w:val="16"/>
        </w:rPr>
        <w:t>может быть проставлена отметка - Печать отсутствует.</w:t>
      </w:r>
      <w:r w:rsidRPr="00BD2EEA">
        <w:rPr>
          <w:color w:val="000000"/>
          <w:sz w:val="16"/>
        </w:rPr>
        <w:t xml:space="preserve"> </w:t>
      </w:r>
      <w:proofErr w:type="gramEnd"/>
    </w:p>
    <w:p w:rsidR="002A050D" w:rsidRPr="00BD2EEA" w:rsidRDefault="002A050D" w:rsidP="002A050D">
      <w:pPr>
        <w:autoSpaceDE w:val="0"/>
        <w:autoSpaceDN w:val="0"/>
        <w:adjustRightInd w:val="0"/>
        <w:ind w:firstLine="540"/>
        <w:rPr>
          <w:color w:val="000000"/>
          <w:sz w:val="16"/>
        </w:rPr>
      </w:pPr>
    </w:p>
    <w:p w:rsidR="002A050D" w:rsidRPr="00BD2EEA" w:rsidRDefault="002A050D" w:rsidP="002A050D">
      <w:pPr>
        <w:pStyle w:val="a5"/>
        <w:rPr>
          <w:color w:val="000000"/>
          <w:sz w:val="16"/>
        </w:rPr>
      </w:pPr>
    </w:p>
    <w:p w:rsidR="002A050D" w:rsidRDefault="002A050D" w:rsidP="002A050D">
      <w:pPr>
        <w:pStyle w:val="a5"/>
      </w:pPr>
      <w:r>
        <w:t xml:space="preserve">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0184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83D7516"/>
    <w:multiLevelType w:val="multilevel"/>
    <w:tmpl w:val="B3A67B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C7859"/>
    <w:multiLevelType w:val="hybridMultilevel"/>
    <w:tmpl w:val="DB68BB04"/>
    <w:lvl w:ilvl="0" w:tplc="A0123D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C0647"/>
    <w:multiLevelType w:val="hybridMultilevel"/>
    <w:tmpl w:val="756C35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050D"/>
    <w:rsid w:val="002A050D"/>
    <w:rsid w:val="006E74AF"/>
    <w:rsid w:val="00B41AF8"/>
    <w:rsid w:val="00C81BF1"/>
    <w:rsid w:val="00D84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2A050D"/>
    <w:pPr>
      <w:spacing w:before="120" w:after="120"/>
      <w:jc w:val="left"/>
    </w:pPr>
    <w:rPr>
      <w:b/>
      <w:caps/>
    </w:rPr>
  </w:style>
  <w:style w:type="paragraph" w:styleId="a3">
    <w:name w:val="Body Text Indent"/>
    <w:basedOn w:val="a"/>
    <w:link w:val="a4"/>
    <w:rsid w:val="002A050D"/>
    <w:pPr>
      <w:ind w:firstLine="851"/>
    </w:pPr>
    <w:rPr>
      <w:lang/>
    </w:rPr>
  </w:style>
  <w:style w:type="character" w:customStyle="1" w:styleId="a4">
    <w:name w:val="Основной текст с отступом Знак"/>
    <w:basedOn w:val="a0"/>
    <w:link w:val="a3"/>
    <w:rsid w:val="002A050D"/>
    <w:rPr>
      <w:rFonts w:ascii="Times New Roman" w:eastAsia="Times New Roman" w:hAnsi="Times New Roman" w:cs="Times New Roman"/>
      <w:sz w:val="24"/>
      <w:szCs w:val="20"/>
      <w:lang/>
    </w:rPr>
  </w:style>
  <w:style w:type="paragraph" w:styleId="a5">
    <w:name w:val="footnote text"/>
    <w:basedOn w:val="a"/>
    <w:link w:val="a6"/>
    <w:semiHidden/>
    <w:rsid w:val="002A050D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2A05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2A050D"/>
    <w:rPr>
      <w:vertAlign w:val="superscript"/>
    </w:rPr>
  </w:style>
  <w:style w:type="paragraph" w:styleId="a8">
    <w:name w:val="caption"/>
    <w:basedOn w:val="a"/>
    <w:uiPriority w:val="99"/>
    <w:qFormat/>
    <w:rsid w:val="002A050D"/>
    <w:pPr>
      <w:jc w:val="center"/>
    </w:pPr>
    <w:rPr>
      <w:b/>
    </w:rPr>
  </w:style>
  <w:style w:type="paragraph" w:styleId="a9">
    <w:name w:val="annotation text"/>
    <w:basedOn w:val="a"/>
    <w:link w:val="aa"/>
    <w:uiPriority w:val="99"/>
    <w:semiHidden/>
    <w:rsid w:val="002A050D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A05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A05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ab">
    <w:name w:val="Знак Знак"/>
    <w:rsid w:val="002A050D"/>
    <w:rPr>
      <w:b/>
      <w:bCs/>
      <w:caps/>
      <w:noProof w:val="0"/>
      <w:kern w:val="28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2707</Words>
  <Characters>15433</Characters>
  <Application>Microsoft Office Word</Application>
  <DocSecurity>0</DocSecurity>
  <Lines>128</Lines>
  <Paragraphs>36</Paragraphs>
  <ScaleCrop>false</ScaleCrop>
  <Company/>
  <LinksUpToDate>false</LinksUpToDate>
  <CharactersWithSpaces>18104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lebedeva.na</dc:creator>
  <cp:lastModifiedBy>lebedeva.na</cp:lastModifiedBy>
  <cp:revision>1</cp:revision>
  <dcterms:created xsi:type="dcterms:W3CDTF">2017-07-27T12:02:00Z</dcterms:created>
  <dcterms:modified xsi:type="dcterms:W3CDTF">2017-07-27T12:03:00Z</dcterms:modified>
</cp:coreProperties>
</file>